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4E1" w:rsidRDefault="004F24E1" w:rsidP="00E30211">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Default="004F24E1" w:rsidP="00E30211">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Pr="00BD784E" w:rsidRDefault="004F24E1" w:rsidP="00E30211">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pPr w:leftFromText="141" w:rightFromText="141" w:vertAnchor="page" w:horzAnchor="margin" w:tblpY="3937"/>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tblPr>
      <w:tblGrid>
        <w:gridCol w:w="9639"/>
      </w:tblGrid>
      <w:tr w:rsidR="004F24E1" w:rsidRPr="003C408C" w:rsidTr="00776862">
        <w:trPr>
          <w:trHeight w:val="402"/>
        </w:trPr>
        <w:tc>
          <w:tcPr>
            <w:tcW w:w="9639" w:type="dxa"/>
            <w:shd w:val="clear" w:color="auto" w:fill="FBD4B4"/>
          </w:tcPr>
          <w:p w:rsidR="004F24E1"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4F24E1"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4F24E1" w:rsidRPr="00494485" w:rsidRDefault="004F24E1" w:rsidP="00776862">
            <w:pPr>
              <w:pStyle w:val="NoSpacing"/>
              <w:jc w:val="center"/>
              <w:rPr>
                <w:rFonts w:ascii="Arial" w:hAnsi="Arial" w:cs="Arial"/>
                <w:b/>
                <w:sz w:val="40"/>
                <w:szCs w:val="40"/>
                <w:lang w:eastAsia="it-IT"/>
              </w:rPr>
            </w:pPr>
            <w:r w:rsidRPr="00494485">
              <w:rPr>
                <w:rFonts w:ascii="Arial" w:hAnsi="Arial" w:cs="Arial"/>
                <w:b/>
                <w:sz w:val="40"/>
                <w:szCs w:val="40"/>
                <w:lang w:eastAsia="it-IT"/>
              </w:rPr>
              <w:t>COMUNE DI BRUGHERIO</w:t>
            </w:r>
          </w:p>
          <w:p w:rsidR="004F24E1" w:rsidRPr="00494485"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lang w:val="it-IT"/>
              </w:rPr>
            </w:pPr>
            <w:r w:rsidRPr="00494485">
              <w:rPr>
                <w:rFonts w:ascii="Arial" w:hAnsi="Arial" w:cs="Arial"/>
                <w:lang w:val="it-IT"/>
              </w:rPr>
              <w:t>piazza Cesare Battisti, 1</w:t>
            </w:r>
            <w:r w:rsidRPr="00494485">
              <w:rPr>
                <w:rFonts w:ascii="Arial" w:hAnsi="Arial" w:cs="Arial"/>
                <w:lang w:val="it-IT"/>
              </w:rPr>
              <w:br/>
              <w:t>20861 Brugherio</w:t>
            </w:r>
            <w:r>
              <w:rPr>
                <w:rFonts w:ascii="Arial" w:hAnsi="Arial" w:cs="Arial"/>
                <w:lang w:val="it-IT"/>
              </w:rPr>
              <w:t xml:space="preserve"> (MB)</w:t>
            </w:r>
            <w:r w:rsidRPr="00494485">
              <w:rPr>
                <w:rFonts w:ascii="Arial" w:hAnsi="Arial" w:cs="Arial"/>
                <w:lang w:val="it-IT"/>
              </w:rPr>
              <w:br/>
              <w:t>P. IVA: 00745520965</w:t>
            </w:r>
            <w:r w:rsidRPr="00494485">
              <w:rPr>
                <w:rFonts w:ascii="Arial" w:hAnsi="Arial" w:cs="Arial"/>
                <w:lang w:val="it-IT"/>
              </w:rPr>
              <w:br/>
              <w:t>CF: 03243880154</w:t>
            </w:r>
          </w:p>
          <w:p w:rsidR="004F24E1"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4F24E1"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rPr>
                <w:rFonts w:ascii="Arial" w:hAnsi="Arial" w:cs="Arial"/>
                <w:b/>
                <w:sz w:val="20"/>
                <w:szCs w:val="20"/>
                <w:lang w:val="it-IT"/>
              </w:rPr>
            </w:pPr>
          </w:p>
          <w:p w:rsidR="004F24E1" w:rsidRPr="00BD784E"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4F24E1" w:rsidRPr="00BD784E" w:rsidRDefault="004F24E1" w:rsidP="00E30211">
      <w:pPr>
        <w:rPr>
          <w:rFonts w:ascii="Arial" w:hAnsi="Arial" w:cs="Arial"/>
          <w:sz w:val="20"/>
          <w:szCs w:val="20"/>
          <w:lang w:val="it-IT"/>
        </w:rPr>
      </w:pPr>
    </w:p>
    <w:p w:rsidR="004F24E1" w:rsidRDefault="004F24E1" w:rsidP="00E30211">
      <w:pPr>
        <w:tabs>
          <w:tab w:val="left" w:pos="3254"/>
        </w:tabs>
        <w:jc w:val="both"/>
        <w:rPr>
          <w:rFonts w:ascii="Arial" w:hAnsi="Arial" w:cs="Arial"/>
          <w:b/>
          <w:sz w:val="20"/>
          <w:szCs w:val="20"/>
          <w:lang w:val="it-IT"/>
        </w:rPr>
      </w:pPr>
      <w:r>
        <w:rPr>
          <w:rFonts w:ascii="Arial" w:hAnsi="Arial" w:cs="Arial"/>
          <w:b/>
          <w:sz w:val="20"/>
          <w:szCs w:val="20"/>
          <w:lang w:val="it-IT"/>
        </w:rPr>
        <w:tab/>
      </w:r>
    </w:p>
    <w:p w:rsidR="004F24E1"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Default="004F24E1" w:rsidP="0077686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r w:rsidRPr="00330FA6">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126.75pt;height:129.75pt;visibility:visible">
            <v:imagedata r:id="rId7" o:title=""/>
          </v:shape>
        </w:pict>
      </w:r>
    </w:p>
    <w:p w:rsidR="004F24E1"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4F24E1" w:rsidRPr="006152E2" w:rsidRDefault="004F24E1"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00"/>
      </w:tblPr>
      <w:tblGrid>
        <w:gridCol w:w="9639"/>
      </w:tblGrid>
      <w:tr w:rsidR="004F24E1" w:rsidRPr="003C408C" w:rsidTr="00325EC5">
        <w:trPr>
          <w:trHeight w:val="402"/>
        </w:trPr>
        <w:tc>
          <w:tcPr>
            <w:tcW w:w="9639" w:type="dxa"/>
            <w:shd w:val="clear" w:color="auto" w:fill="FBD4B4"/>
          </w:tcPr>
          <w:p w:rsidR="004F24E1" w:rsidRPr="006152E2" w:rsidRDefault="004F24E1" w:rsidP="00337998">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4F24E1" w:rsidRDefault="004F24E1" w:rsidP="0059342F">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4F24E1" w:rsidRDefault="004F24E1" w:rsidP="0059342F">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sidRPr="006152E2">
              <w:rPr>
                <w:rFonts w:ascii="Arial" w:hAnsi="Arial" w:cs="Arial"/>
                <w:b/>
                <w:sz w:val="28"/>
                <w:szCs w:val="28"/>
                <w:lang w:val="it-IT"/>
              </w:rPr>
              <w:t xml:space="preserve">CAPITOLATO TECNICO e SCHEMA DI CONTRATTO DI POLIZZA </w:t>
            </w:r>
          </w:p>
          <w:p w:rsidR="004F24E1" w:rsidRDefault="004F24E1" w:rsidP="0059342F">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4F24E1" w:rsidRDefault="004F24E1" w:rsidP="003C408C">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Pr>
                <w:rFonts w:ascii="Arial" w:hAnsi="Arial" w:cs="Arial"/>
                <w:b/>
                <w:sz w:val="28"/>
                <w:szCs w:val="28"/>
                <w:lang w:val="it-IT"/>
              </w:rPr>
              <w:t xml:space="preserve">LOTTO 5 - </w:t>
            </w:r>
            <w:r w:rsidRPr="006152E2">
              <w:rPr>
                <w:rFonts w:ascii="Arial" w:hAnsi="Arial" w:cs="Arial"/>
                <w:b/>
                <w:sz w:val="28"/>
                <w:szCs w:val="28"/>
                <w:lang w:val="it-IT"/>
              </w:rPr>
              <w:t xml:space="preserve">RESPONSABILITÀ CIVILE </w:t>
            </w:r>
            <w:r>
              <w:rPr>
                <w:rFonts w:ascii="Arial" w:hAnsi="Arial" w:cs="Arial"/>
                <w:b/>
                <w:sz w:val="28"/>
                <w:szCs w:val="28"/>
                <w:lang w:val="it-IT"/>
              </w:rPr>
              <w:t xml:space="preserve">PATRIMONIALE </w:t>
            </w:r>
          </w:p>
          <w:p w:rsidR="004F24E1" w:rsidRPr="006152E2" w:rsidRDefault="004F24E1" w:rsidP="003C408C">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Pr>
                <w:rFonts w:ascii="Arial" w:hAnsi="Arial" w:cs="Arial"/>
                <w:b/>
                <w:sz w:val="28"/>
                <w:szCs w:val="28"/>
                <w:lang w:val="it-IT"/>
              </w:rPr>
              <w:t>DELLA PUBBLICA AMMINISTRAZIONE</w:t>
            </w:r>
          </w:p>
          <w:p w:rsidR="004F24E1" w:rsidRPr="006152E2" w:rsidRDefault="004F24E1" w:rsidP="0059342F">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4F24E1" w:rsidRPr="006152E2"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r w:rsidRPr="00B972FA">
        <w:rPr>
          <w:rFonts w:ascii="Arial" w:hAnsi="Arial" w:cs="Arial"/>
          <w:sz w:val="20"/>
          <w:szCs w:val="20"/>
          <w:lang w:val="it-IT"/>
        </w:rPr>
        <w:br w:type="page"/>
      </w:r>
    </w:p>
    <w:p w:rsidR="004F24E1" w:rsidRPr="00B972FA" w:rsidRDefault="004F24E1" w:rsidP="00BD784E">
      <w:pPr>
        <w:rPr>
          <w:rFonts w:ascii="Arial" w:hAnsi="Arial" w:cs="Arial"/>
          <w:sz w:val="20"/>
          <w:szCs w:val="20"/>
          <w:lang w:val="it-IT"/>
        </w:rPr>
      </w:pPr>
    </w:p>
    <w:p w:rsidR="004F24E1" w:rsidRPr="00B06CEB" w:rsidRDefault="004F24E1" w:rsidP="0059342F">
      <w:pPr>
        <w:pStyle w:val="TOCHeading"/>
        <w:rPr>
          <w:rFonts w:ascii="Arial" w:hAnsi="Arial" w:cs="Arial"/>
          <w:b/>
          <w:color w:val="auto"/>
          <w:sz w:val="20"/>
          <w:szCs w:val="20"/>
        </w:rPr>
      </w:pPr>
      <w:r w:rsidRPr="006152E2">
        <w:rPr>
          <w:rFonts w:ascii="Arial" w:hAnsi="Arial" w:cs="Arial"/>
          <w:b/>
          <w:color w:val="auto"/>
          <w:sz w:val="20"/>
          <w:szCs w:val="20"/>
        </w:rPr>
        <w:t>S</w:t>
      </w:r>
      <w:r w:rsidRPr="00B06CEB">
        <w:rPr>
          <w:rFonts w:ascii="Arial" w:hAnsi="Arial" w:cs="Arial"/>
          <w:b/>
          <w:color w:val="auto"/>
          <w:sz w:val="20"/>
          <w:szCs w:val="20"/>
        </w:rPr>
        <w:t>ommario</w:t>
      </w:r>
    </w:p>
    <w:p w:rsidR="004F24E1" w:rsidRPr="00DF772E" w:rsidRDefault="004F24E1">
      <w:pPr>
        <w:pStyle w:val="TOC1"/>
        <w:tabs>
          <w:tab w:val="right" w:leader="dot" w:pos="9628"/>
        </w:tabs>
        <w:rPr>
          <w:rFonts w:ascii="Arial" w:hAnsi="Arial" w:cs="Arial"/>
          <w:noProof/>
          <w:sz w:val="20"/>
          <w:szCs w:val="20"/>
          <w:lang w:val="it-IT"/>
        </w:rPr>
      </w:pPr>
      <w:r w:rsidRPr="00DF772E">
        <w:rPr>
          <w:rFonts w:ascii="Arial" w:hAnsi="Arial" w:cs="Arial"/>
          <w:sz w:val="20"/>
          <w:szCs w:val="20"/>
        </w:rPr>
        <w:fldChar w:fldCharType="begin"/>
      </w:r>
      <w:r w:rsidRPr="00DF772E">
        <w:rPr>
          <w:rFonts w:ascii="Arial" w:hAnsi="Arial" w:cs="Arial"/>
          <w:sz w:val="20"/>
          <w:szCs w:val="20"/>
        </w:rPr>
        <w:instrText xml:space="preserve"> TOC \o "1-3" \h \z \u </w:instrText>
      </w:r>
      <w:r w:rsidRPr="00DF772E">
        <w:rPr>
          <w:rFonts w:ascii="Arial" w:hAnsi="Arial" w:cs="Arial"/>
          <w:sz w:val="20"/>
          <w:szCs w:val="20"/>
        </w:rPr>
        <w:fldChar w:fldCharType="separate"/>
      </w:r>
      <w:hyperlink w:anchor="_Toc462051456" w:history="1">
        <w:r w:rsidRPr="00DF772E">
          <w:rPr>
            <w:rStyle w:val="Hyperlink"/>
            <w:rFonts w:ascii="Arial" w:hAnsi="Arial" w:cs="Arial"/>
            <w:noProof/>
            <w:sz w:val="20"/>
            <w:szCs w:val="20"/>
            <w:lang w:val="it-IT"/>
          </w:rPr>
          <w:t>Definizioni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_Toc462051456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4</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457" w:history="1">
        <w:r w:rsidRPr="00DF772E">
          <w:rPr>
            <w:rStyle w:val="Hyperlink"/>
            <w:rFonts w:ascii="Arial" w:hAnsi="Arial" w:cs="Arial"/>
            <w:noProof/>
            <w:sz w:val="20"/>
            <w:szCs w:val="20"/>
            <w:lang w:val="it-IT"/>
          </w:rPr>
          <w:t>Sezione 1 – Norme che regolano l’Assicurazione in Generale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_Toc462051457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58" w:history="1">
        <w:r w:rsidRPr="00DF772E">
          <w:rPr>
            <w:rStyle w:val="Hyperlink"/>
            <w:rFonts w:ascii="Arial" w:hAnsi="Arial" w:cs="Arial"/>
            <w:noProof/>
            <w:sz w:val="20"/>
            <w:szCs w:val="20"/>
          </w:rPr>
          <w:t>1.</w:t>
        </w:r>
        <w:r w:rsidRPr="00DF772E">
          <w:rPr>
            <w:rFonts w:ascii="Arial" w:hAnsi="Arial" w:cs="Arial"/>
            <w:noProof/>
            <w:sz w:val="20"/>
            <w:szCs w:val="20"/>
            <w:lang w:val="it-IT"/>
          </w:rPr>
          <w:tab/>
        </w:r>
        <w:r w:rsidRPr="00DF772E">
          <w:rPr>
            <w:rStyle w:val="Hyperlink"/>
            <w:rFonts w:ascii="Arial" w:hAnsi="Arial" w:cs="Arial"/>
            <w:noProof/>
            <w:sz w:val="20"/>
            <w:szCs w:val="20"/>
          </w:rPr>
          <w:t>Prova del contratto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_Toc462051458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59" w:history="1">
        <w:r w:rsidRPr="00DF772E">
          <w:rPr>
            <w:rStyle w:val="Hyperlink"/>
            <w:rFonts w:ascii="Arial" w:hAnsi="Arial" w:cs="Arial"/>
            <w:noProof/>
            <w:sz w:val="20"/>
            <w:szCs w:val="20"/>
          </w:rPr>
          <w:t>2.</w:t>
        </w:r>
        <w:r w:rsidRPr="00DF772E">
          <w:rPr>
            <w:rFonts w:ascii="Arial" w:hAnsi="Arial" w:cs="Arial"/>
            <w:noProof/>
            <w:sz w:val="20"/>
            <w:szCs w:val="20"/>
            <w:lang w:val="it-IT"/>
          </w:rPr>
          <w:tab/>
        </w:r>
        <w:r w:rsidRPr="00DF772E">
          <w:rPr>
            <w:rStyle w:val="Hyperlink"/>
            <w:rFonts w:ascii="Arial" w:hAnsi="Arial" w:cs="Arial"/>
            <w:noProof/>
            <w:sz w:val="20"/>
            <w:szCs w:val="20"/>
          </w:rPr>
          <w:t>Pagamento del premio e decorrenze della garanzia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_Toc462051459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0" w:history="1">
        <w:r w:rsidRPr="00DF772E">
          <w:rPr>
            <w:rStyle w:val="Hyperlink"/>
            <w:rFonts w:ascii="Arial" w:hAnsi="Arial" w:cs="Arial"/>
            <w:noProof/>
            <w:sz w:val="20"/>
            <w:szCs w:val="20"/>
          </w:rPr>
          <w:t>3.</w:t>
        </w:r>
        <w:r w:rsidRPr="00DF772E">
          <w:rPr>
            <w:rFonts w:ascii="Arial" w:hAnsi="Arial" w:cs="Arial"/>
            <w:noProof/>
            <w:sz w:val="20"/>
            <w:szCs w:val="20"/>
            <w:lang w:val="it-IT"/>
          </w:rPr>
          <w:tab/>
        </w:r>
        <w:r w:rsidRPr="00DF772E">
          <w:rPr>
            <w:rStyle w:val="Hyperlink"/>
            <w:rFonts w:ascii="Arial" w:hAnsi="Arial" w:cs="Arial"/>
            <w:noProof/>
            <w:sz w:val="20"/>
            <w:szCs w:val="20"/>
          </w:rPr>
          <w:t>Forma delle comunicazioni del Contraente alla Società</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1" w:history="1">
        <w:r w:rsidRPr="00DF772E">
          <w:rPr>
            <w:rStyle w:val="Hyperlink"/>
            <w:rFonts w:ascii="Arial" w:hAnsi="Arial" w:cs="Arial"/>
            <w:noProof/>
            <w:sz w:val="20"/>
            <w:szCs w:val="20"/>
          </w:rPr>
          <w:t>4.</w:t>
        </w:r>
        <w:r w:rsidRPr="00DF772E">
          <w:rPr>
            <w:rFonts w:ascii="Arial" w:hAnsi="Arial" w:cs="Arial"/>
            <w:noProof/>
            <w:sz w:val="20"/>
            <w:szCs w:val="20"/>
            <w:lang w:val="it-IT"/>
          </w:rPr>
          <w:tab/>
        </w:r>
        <w:r w:rsidRPr="00DF772E">
          <w:rPr>
            <w:rStyle w:val="Hyperlink"/>
            <w:rFonts w:ascii="Arial" w:hAnsi="Arial" w:cs="Arial"/>
            <w:noProof/>
            <w:sz w:val="20"/>
            <w:szCs w:val="20"/>
          </w:rPr>
          <w:t>Variazioni del rischio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2" w:history="1">
        <w:r w:rsidRPr="00DF772E">
          <w:rPr>
            <w:rStyle w:val="Hyperlink"/>
            <w:rFonts w:ascii="Arial" w:hAnsi="Arial" w:cs="Arial"/>
            <w:noProof/>
            <w:sz w:val="20"/>
            <w:szCs w:val="20"/>
          </w:rPr>
          <w:t>5.</w:t>
        </w:r>
        <w:r w:rsidRPr="00DF772E">
          <w:rPr>
            <w:rFonts w:ascii="Arial" w:hAnsi="Arial" w:cs="Arial"/>
            <w:noProof/>
            <w:sz w:val="20"/>
            <w:szCs w:val="20"/>
            <w:lang w:val="it-IT"/>
          </w:rPr>
          <w:tab/>
        </w:r>
        <w:r w:rsidRPr="00DF772E">
          <w:rPr>
            <w:rStyle w:val="Hyperlink"/>
            <w:rFonts w:ascii="Arial" w:hAnsi="Arial" w:cs="Arial"/>
            <w:noProof/>
            <w:sz w:val="20"/>
            <w:szCs w:val="20"/>
          </w:rPr>
          <w:t>Revisione dei prezzi e di altre clausole contrattuali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_Toc462051462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6</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3" w:history="1">
        <w:r w:rsidRPr="00DF772E">
          <w:rPr>
            <w:rStyle w:val="Hyperlink"/>
            <w:rFonts w:ascii="Arial" w:hAnsi="Arial" w:cs="Arial"/>
            <w:noProof/>
            <w:sz w:val="20"/>
            <w:szCs w:val="20"/>
          </w:rPr>
          <w:t>6.</w:t>
        </w:r>
        <w:r w:rsidRPr="00DF772E">
          <w:rPr>
            <w:rFonts w:ascii="Arial" w:hAnsi="Arial" w:cs="Arial"/>
            <w:noProof/>
            <w:sz w:val="20"/>
            <w:szCs w:val="20"/>
            <w:lang w:val="it-IT"/>
          </w:rPr>
          <w:tab/>
        </w:r>
        <w:r w:rsidRPr="00DF772E">
          <w:rPr>
            <w:rStyle w:val="Hyperlink"/>
            <w:rFonts w:ascii="Arial" w:hAnsi="Arial" w:cs="Arial"/>
            <w:noProof/>
            <w:sz w:val="20"/>
            <w:szCs w:val="20"/>
          </w:rPr>
          <w:t>Clausola di recesso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_Toc462051463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4" w:history="1">
        <w:r w:rsidRPr="00DF772E">
          <w:rPr>
            <w:rStyle w:val="Hyperlink"/>
            <w:rFonts w:ascii="Arial" w:hAnsi="Arial" w:cs="Arial"/>
            <w:noProof/>
            <w:sz w:val="20"/>
            <w:szCs w:val="20"/>
          </w:rPr>
          <w:t>7.</w:t>
        </w:r>
        <w:r w:rsidRPr="00DF772E">
          <w:rPr>
            <w:rFonts w:ascii="Arial" w:hAnsi="Arial" w:cs="Arial"/>
            <w:noProof/>
            <w:sz w:val="20"/>
            <w:szCs w:val="20"/>
            <w:lang w:val="it-IT"/>
          </w:rPr>
          <w:tab/>
        </w:r>
        <w:r w:rsidRPr="00DF772E">
          <w:rPr>
            <w:rStyle w:val="Hyperlink"/>
            <w:rFonts w:ascii="Arial" w:hAnsi="Arial" w:cs="Arial"/>
            <w:noProof/>
            <w:sz w:val="20"/>
            <w:szCs w:val="20"/>
          </w:rPr>
          <w:t>Recesso in caso di sinistro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_Toc462051464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5" w:history="1">
        <w:r w:rsidRPr="00DF772E">
          <w:rPr>
            <w:rStyle w:val="Hyperlink"/>
            <w:rFonts w:ascii="Arial" w:hAnsi="Arial" w:cs="Arial"/>
            <w:noProof/>
            <w:sz w:val="20"/>
            <w:szCs w:val="20"/>
          </w:rPr>
          <w:t>8.</w:t>
        </w:r>
        <w:r w:rsidRPr="00DF772E">
          <w:rPr>
            <w:rFonts w:ascii="Arial" w:hAnsi="Arial" w:cs="Arial"/>
            <w:noProof/>
            <w:sz w:val="20"/>
            <w:szCs w:val="20"/>
            <w:lang w:val="it-IT"/>
          </w:rPr>
          <w:tab/>
        </w:r>
        <w:r w:rsidRPr="00DF772E">
          <w:rPr>
            <w:rStyle w:val="Hyperlink"/>
            <w:rFonts w:ascii="Arial" w:hAnsi="Arial" w:cs="Arial"/>
            <w:noProof/>
            <w:sz w:val="20"/>
            <w:szCs w:val="20"/>
          </w:rPr>
          <w:t>Dichiarazioni inesatte e reticenze senza dolo o colpa grave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_Toc462051465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480"/>
          <w:tab w:val="right" w:leader="dot" w:pos="9628"/>
        </w:tabs>
        <w:rPr>
          <w:rFonts w:ascii="Arial" w:hAnsi="Arial" w:cs="Arial"/>
          <w:noProof/>
          <w:sz w:val="20"/>
          <w:szCs w:val="20"/>
          <w:lang w:val="it-IT"/>
        </w:rPr>
      </w:pPr>
      <w:hyperlink w:anchor="_Toc462051466" w:history="1">
        <w:r w:rsidRPr="00DF772E">
          <w:rPr>
            <w:rStyle w:val="Hyperlink"/>
            <w:rFonts w:ascii="Arial" w:hAnsi="Arial" w:cs="Arial"/>
            <w:noProof/>
            <w:sz w:val="20"/>
            <w:szCs w:val="20"/>
          </w:rPr>
          <w:t>9.</w:t>
        </w:r>
        <w:r w:rsidRPr="00DF772E">
          <w:rPr>
            <w:rFonts w:ascii="Arial" w:hAnsi="Arial" w:cs="Arial"/>
            <w:noProof/>
            <w:sz w:val="20"/>
            <w:szCs w:val="20"/>
            <w:lang w:val="it-IT"/>
          </w:rPr>
          <w:tab/>
        </w:r>
        <w:r w:rsidRPr="00DF772E">
          <w:rPr>
            <w:rStyle w:val="Hyperlink"/>
            <w:rFonts w:ascii="Arial" w:hAnsi="Arial" w:cs="Arial"/>
            <w:noProof/>
            <w:sz w:val="20"/>
            <w:szCs w:val="20"/>
          </w:rPr>
          <w:t>Oneri fiscali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67" w:history="1">
        <w:r w:rsidRPr="00DF772E">
          <w:rPr>
            <w:rStyle w:val="Hyperlink"/>
            <w:rFonts w:ascii="Arial" w:hAnsi="Arial" w:cs="Arial"/>
            <w:noProof/>
            <w:sz w:val="20"/>
            <w:szCs w:val="20"/>
          </w:rPr>
          <w:t>10.</w:t>
        </w:r>
        <w:r w:rsidRPr="00DF772E">
          <w:rPr>
            <w:rFonts w:ascii="Arial" w:hAnsi="Arial" w:cs="Arial"/>
            <w:noProof/>
            <w:sz w:val="20"/>
            <w:szCs w:val="20"/>
            <w:lang w:val="it-IT"/>
          </w:rPr>
          <w:tab/>
        </w:r>
        <w:r w:rsidRPr="00DF772E">
          <w:rPr>
            <w:rStyle w:val="Hyperlink"/>
            <w:rFonts w:ascii="Arial" w:hAnsi="Arial" w:cs="Arial"/>
            <w:noProof/>
            <w:sz w:val="20"/>
            <w:szCs w:val="20"/>
          </w:rPr>
          <w:t>Foro competente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68" w:history="1">
        <w:r w:rsidRPr="00DF772E">
          <w:rPr>
            <w:rStyle w:val="Hyperlink"/>
            <w:rFonts w:ascii="Arial" w:hAnsi="Arial" w:cs="Arial"/>
            <w:noProof/>
            <w:sz w:val="20"/>
            <w:szCs w:val="20"/>
          </w:rPr>
          <w:t>11.</w:t>
        </w:r>
        <w:r w:rsidRPr="00DF772E">
          <w:rPr>
            <w:rFonts w:ascii="Arial" w:hAnsi="Arial" w:cs="Arial"/>
            <w:noProof/>
            <w:sz w:val="20"/>
            <w:szCs w:val="20"/>
            <w:lang w:val="it-IT"/>
          </w:rPr>
          <w:tab/>
        </w:r>
        <w:r w:rsidRPr="00DF772E">
          <w:rPr>
            <w:rStyle w:val="Hyperlink"/>
            <w:rFonts w:ascii="Arial" w:hAnsi="Arial" w:cs="Arial"/>
            <w:noProof/>
            <w:sz w:val="20"/>
            <w:szCs w:val="20"/>
          </w:rPr>
          <w:t>Rinvio alle norme di legge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69" w:history="1">
        <w:r w:rsidRPr="00DF772E">
          <w:rPr>
            <w:rStyle w:val="Hyperlink"/>
            <w:rFonts w:ascii="Arial" w:hAnsi="Arial" w:cs="Arial"/>
            <w:noProof/>
            <w:sz w:val="20"/>
            <w:szCs w:val="20"/>
          </w:rPr>
          <w:t>12.</w:t>
        </w:r>
        <w:r w:rsidRPr="00DF772E">
          <w:rPr>
            <w:rFonts w:ascii="Arial" w:hAnsi="Arial" w:cs="Arial"/>
            <w:noProof/>
            <w:sz w:val="20"/>
            <w:szCs w:val="20"/>
            <w:lang w:val="it-IT"/>
          </w:rPr>
          <w:tab/>
        </w:r>
        <w:r w:rsidRPr="00DF772E">
          <w:rPr>
            <w:rStyle w:val="Hyperlink"/>
            <w:rFonts w:ascii="Arial" w:hAnsi="Arial" w:cs="Arial"/>
            <w:noProof/>
            <w:sz w:val="20"/>
            <w:szCs w:val="20"/>
          </w:rPr>
          <w:t>Durata del contratto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_Toc462051469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0" w:history="1">
        <w:r w:rsidRPr="00DF772E">
          <w:rPr>
            <w:rStyle w:val="Hyperlink"/>
            <w:rFonts w:ascii="Arial" w:hAnsi="Arial" w:cs="Arial"/>
            <w:noProof/>
            <w:sz w:val="20"/>
            <w:szCs w:val="20"/>
          </w:rPr>
          <w:t>13.</w:t>
        </w:r>
        <w:r w:rsidRPr="00DF772E">
          <w:rPr>
            <w:rFonts w:ascii="Arial" w:hAnsi="Arial" w:cs="Arial"/>
            <w:noProof/>
            <w:sz w:val="20"/>
            <w:szCs w:val="20"/>
            <w:lang w:val="it-IT"/>
          </w:rPr>
          <w:tab/>
        </w:r>
        <w:r w:rsidRPr="00DF772E">
          <w:rPr>
            <w:rStyle w:val="Hyperlink"/>
            <w:rFonts w:ascii="Arial" w:hAnsi="Arial" w:cs="Arial"/>
            <w:noProof/>
            <w:sz w:val="20"/>
            <w:szCs w:val="20"/>
          </w:rPr>
          <w:t>Efficacia temporale delle garanzie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1" w:history="1">
        <w:r w:rsidRPr="00DF772E">
          <w:rPr>
            <w:rStyle w:val="Hyperlink"/>
            <w:rFonts w:ascii="Arial" w:hAnsi="Arial" w:cs="Arial"/>
            <w:noProof/>
            <w:sz w:val="20"/>
            <w:szCs w:val="20"/>
          </w:rPr>
          <w:t>14.</w:t>
        </w:r>
        <w:r w:rsidRPr="00DF772E">
          <w:rPr>
            <w:rFonts w:ascii="Arial" w:hAnsi="Arial" w:cs="Arial"/>
            <w:noProof/>
            <w:sz w:val="20"/>
            <w:szCs w:val="20"/>
            <w:lang w:val="it-IT"/>
          </w:rPr>
          <w:tab/>
        </w:r>
        <w:r w:rsidRPr="00DF772E">
          <w:rPr>
            <w:rStyle w:val="Hyperlink"/>
            <w:rFonts w:ascii="Arial" w:hAnsi="Arial" w:cs="Arial"/>
            <w:noProof/>
            <w:sz w:val="20"/>
            <w:szCs w:val="20"/>
          </w:rPr>
          <w:t>Elementi per il calcolo del premio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7</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2" w:history="1">
        <w:r w:rsidRPr="00DF772E">
          <w:rPr>
            <w:rStyle w:val="Hyperlink"/>
            <w:rFonts w:ascii="Arial" w:hAnsi="Arial" w:cs="Arial"/>
            <w:noProof/>
            <w:sz w:val="20"/>
            <w:szCs w:val="20"/>
          </w:rPr>
          <w:t>15.</w:t>
        </w:r>
        <w:r w:rsidRPr="00DF772E">
          <w:rPr>
            <w:rFonts w:ascii="Arial" w:hAnsi="Arial" w:cs="Arial"/>
            <w:noProof/>
            <w:sz w:val="20"/>
            <w:szCs w:val="20"/>
            <w:lang w:val="it-IT"/>
          </w:rPr>
          <w:tab/>
        </w:r>
        <w:r w:rsidRPr="00DF772E">
          <w:rPr>
            <w:rStyle w:val="Hyperlink"/>
            <w:rFonts w:ascii="Arial" w:hAnsi="Arial" w:cs="Arial"/>
            <w:noProof/>
            <w:sz w:val="20"/>
            <w:szCs w:val="20"/>
          </w:rPr>
          <w:t>Coassicurazione e delega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_Toc462051472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8</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3" w:history="1">
        <w:r w:rsidRPr="00DF772E">
          <w:rPr>
            <w:rStyle w:val="Hyperlink"/>
            <w:rFonts w:ascii="Arial" w:hAnsi="Arial" w:cs="Arial"/>
            <w:noProof/>
            <w:sz w:val="20"/>
            <w:szCs w:val="20"/>
          </w:rPr>
          <w:t>16.</w:t>
        </w:r>
        <w:r w:rsidRPr="00DF772E">
          <w:rPr>
            <w:rFonts w:ascii="Arial" w:hAnsi="Arial" w:cs="Arial"/>
            <w:noProof/>
            <w:sz w:val="20"/>
            <w:szCs w:val="20"/>
            <w:lang w:val="it-IT"/>
          </w:rPr>
          <w:tab/>
        </w:r>
        <w:r w:rsidRPr="00DF772E">
          <w:rPr>
            <w:rStyle w:val="Hyperlink"/>
            <w:rFonts w:ascii="Arial" w:hAnsi="Arial" w:cs="Arial"/>
            <w:noProof/>
            <w:sz w:val="20"/>
            <w:szCs w:val="20"/>
          </w:rPr>
          <w:t>Clausola Broker</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_Toc462051473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8</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4" w:history="1">
        <w:r w:rsidRPr="00DF772E">
          <w:rPr>
            <w:rStyle w:val="Hyperlink"/>
            <w:rFonts w:ascii="Arial" w:hAnsi="Arial" w:cs="Arial"/>
            <w:noProof/>
            <w:sz w:val="20"/>
            <w:szCs w:val="20"/>
          </w:rPr>
          <w:t>17.</w:t>
        </w:r>
        <w:r w:rsidRPr="00DF772E">
          <w:rPr>
            <w:rFonts w:ascii="Arial" w:hAnsi="Arial" w:cs="Arial"/>
            <w:noProof/>
            <w:sz w:val="20"/>
            <w:szCs w:val="20"/>
            <w:lang w:val="it-IT"/>
          </w:rPr>
          <w:tab/>
        </w:r>
        <w:r w:rsidRPr="00DF772E">
          <w:rPr>
            <w:rStyle w:val="Hyperlink"/>
            <w:rFonts w:ascii="Arial" w:hAnsi="Arial" w:cs="Arial"/>
            <w:noProof/>
            <w:sz w:val="20"/>
            <w:szCs w:val="20"/>
          </w:rPr>
          <w:t>Produzione di informazioni sui sinistri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_Toc462051474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8</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5" w:history="1">
        <w:r w:rsidRPr="00DF772E">
          <w:rPr>
            <w:rStyle w:val="Hyperlink"/>
            <w:rFonts w:ascii="Arial" w:hAnsi="Arial" w:cs="Arial"/>
            <w:noProof/>
            <w:sz w:val="20"/>
            <w:szCs w:val="20"/>
          </w:rPr>
          <w:t>18.</w:t>
        </w:r>
        <w:r w:rsidRPr="00DF772E">
          <w:rPr>
            <w:rFonts w:ascii="Arial" w:hAnsi="Arial" w:cs="Arial"/>
            <w:noProof/>
            <w:sz w:val="20"/>
            <w:szCs w:val="20"/>
            <w:lang w:val="it-IT"/>
          </w:rPr>
          <w:tab/>
        </w:r>
        <w:r w:rsidRPr="00DF772E">
          <w:rPr>
            <w:rStyle w:val="Hyperlink"/>
            <w:rFonts w:ascii="Arial" w:hAnsi="Arial" w:cs="Arial"/>
            <w:noProof/>
            <w:sz w:val="20"/>
            <w:szCs w:val="20"/>
          </w:rPr>
          <w:t>Assicurazione presso diversi assicuratori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_Toc462051475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6" w:history="1">
        <w:r w:rsidRPr="00DF772E">
          <w:rPr>
            <w:rStyle w:val="Hyperlink"/>
            <w:rFonts w:ascii="Arial" w:hAnsi="Arial" w:cs="Arial"/>
            <w:noProof/>
            <w:sz w:val="20"/>
            <w:szCs w:val="20"/>
          </w:rPr>
          <w:t>19.</w:t>
        </w:r>
        <w:r w:rsidRPr="00DF772E">
          <w:rPr>
            <w:rFonts w:ascii="Arial" w:hAnsi="Arial" w:cs="Arial"/>
            <w:noProof/>
            <w:sz w:val="20"/>
            <w:szCs w:val="20"/>
            <w:lang w:val="it-IT"/>
          </w:rPr>
          <w:tab/>
        </w:r>
        <w:r w:rsidRPr="00DF772E">
          <w:rPr>
            <w:rStyle w:val="Hyperlink"/>
            <w:rFonts w:ascii="Arial" w:hAnsi="Arial" w:cs="Arial"/>
            <w:noProof/>
            <w:sz w:val="20"/>
            <w:szCs w:val="20"/>
          </w:rPr>
          <w:t>Tracciabilità dei flussi finanziari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7" w:history="1">
        <w:r w:rsidRPr="00DF772E">
          <w:rPr>
            <w:rStyle w:val="Hyperlink"/>
            <w:rFonts w:ascii="Arial" w:hAnsi="Arial" w:cs="Arial"/>
            <w:noProof/>
            <w:sz w:val="20"/>
            <w:szCs w:val="20"/>
          </w:rPr>
          <w:t>20.</w:t>
        </w:r>
        <w:r w:rsidRPr="00DF772E">
          <w:rPr>
            <w:rFonts w:ascii="Arial" w:hAnsi="Arial" w:cs="Arial"/>
            <w:noProof/>
            <w:sz w:val="20"/>
            <w:szCs w:val="20"/>
            <w:lang w:val="it-IT"/>
          </w:rPr>
          <w:tab/>
        </w:r>
        <w:r w:rsidRPr="00DF772E">
          <w:rPr>
            <w:rStyle w:val="Hyperlink"/>
            <w:rFonts w:ascii="Arial" w:hAnsi="Arial" w:cs="Arial"/>
            <w:noProof/>
            <w:sz w:val="20"/>
            <w:szCs w:val="20"/>
          </w:rPr>
          <w:t>Regolazione del premio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8" w:history="1">
        <w:r w:rsidRPr="00DF772E">
          <w:rPr>
            <w:rStyle w:val="Hyperlink"/>
            <w:rFonts w:ascii="Arial" w:hAnsi="Arial" w:cs="Arial"/>
            <w:noProof/>
            <w:sz w:val="20"/>
            <w:szCs w:val="20"/>
          </w:rPr>
          <w:t>21.</w:t>
        </w:r>
        <w:r w:rsidRPr="00DF772E">
          <w:rPr>
            <w:rFonts w:ascii="Arial" w:hAnsi="Arial" w:cs="Arial"/>
            <w:noProof/>
            <w:sz w:val="20"/>
            <w:szCs w:val="20"/>
            <w:lang w:val="it-IT"/>
          </w:rPr>
          <w:tab/>
        </w:r>
        <w:r w:rsidRPr="00DF772E">
          <w:rPr>
            <w:rStyle w:val="Hyperlink"/>
            <w:rFonts w:ascii="Arial" w:hAnsi="Arial" w:cs="Arial"/>
            <w:noProof/>
            <w:sz w:val="20"/>
            <w:szCs w:val="20"/>
          </w:rPr>
          <w:t>Validità esclusiva delle norme dattiloscritte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79" w:history="1">
        <w:r w:rsidRPr="00DF772E">
          <w:rPr>
            <w:rStyle w:val="Hyperlink"/>
            <w:rFonts w:ascii="Arial" w:hAnsi="Arial" w:cs="Arial"/>
            <w:noProof/>
            <w:sz w:val="20"/>
            <w:szCs w:val="20"/>
          </w:rPr>
          <w:t>22.</w:t>
        </w:r>
        <w:r w:rsidRPr="00DF772E">
          <w:rPr>
            <w:rFonts w:ascii="Arial" w:hAnsi="Arial" w:cs="Arial"/>
            <w:noProof/>
            <w:sz w:val="20"/>
            <w:szCs w:val="20"/>
            <w:lang w:val="it-IT"/>
          </w:rPr>
          <w:tab/>
        </w:r>
        <w:r w:rsidRPr="00DF772E">
          <w:rPr>
            <w:rStyle w:val="Hyperlink"/>
            <w:rFonts w:ascii="Arial" w:hAnsi="Arial" w:cs="Arial"/>
            <w:noProof/>
            <w:sz w:val="20"/>
            <w:szCs w:val="20"/>
          </w:rPr>
          <w:t>Assicurazione per conto di chi spetta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_Toc462051479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0" w:history="1">
        <w:r w:rsidRPr="00DF772E">
          <w:rPr>
            <w:rStyle w:val="Hyperlink"/>
            <w:rFonts w:ascii="Arial" w:hAnsi="Arial" w:cs="Arial"/>
            <w:noProof/>
            <w:sz w:val="20"/>
            <w:szCs w:val="20"/>
          </w:rPr>
          <w:t>23.</w:t>
        </w:r>
        <w:r w:rsidRPr="00DF772E">
          <w:rPr>
            <w:rFonts w:ascii="Arial" w:hAnsi="Arial" w:cs="Arial"/>
            <w:noProof/>
            <w:sz w:val="20"/>
            <w:szCs w:val="20"/>
            <w:lang w:val="it-IT"/>
          </w:rPr>
          <w:tab/>
        </w:r>
        <w:r w:rsidRPr="00DF772E">
          <w:rPr>
            <w:rStyle w:val="Hyperlink"/>
            <w:rFonts w:ascii="Arial" w:hAnsi="Arial" w:cs="Arial"/>
            <w:noProof/>
            <w:sz w:val="20"/>
            <w:szCs w:val="20"/>
          </w:rPr>
          <w:t>Obblighi di riservatezza e segretezza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9</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1" w:history="1">
        <w:r w:rsidRPr="00DF772E">
          <w:rPr>
            <w:rStyle w:val="Hyperlink"/>
            <w:rFonts w:ascii="Arial" w:hAnsi="Arial" w:cs="Arial"/>
            <w:noProof/>
            <w:sz w:val="20"/>
            <w:szCs w:val="20"/>
          </w:rPr>
          <w:t>24.</w:t>
        </w:r>
        <w:r w:rsidRPr="00DF772E">
          <w:rPr>
            <w:rFonts w:ascii="Arial" w:hAnsi="Arial" w:cs="Arial"/>
            <w:noProof/>
            <w:sz w:val="20"/>
            <w:szCs w:val="20"/>
            <w:lang w:val="it-IT"/>
          </w:rPr>
          <w:tab/>
        </w:r>
        <w:r w:rsidRPr="00DF772E">
          <w:rPr>
            <w:rStyle w:val="Hyperlink"/>
            <w:rFonts w:ascii="Arial" w:hAnsi="Arial" w:cs="Arial"/>
            <w:noProof/>
            <w:sz w:val="20"/>
            <w:szCs w:val="20"/>
          </w:rPr>
          <w:t>Modifiche dell’assicurazione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10</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482" w:history="1">
        <w:r w:rsidRPr="00DF772E">
          <w:rPr>
            <w:rStyle w:val="Hyperlink"/>
            <w:rFonts w:ascii="Arial" w:hAnsi="Arial" w:cs="Arial"/>
            <w:noProof/>
            <w:sz w:val="20"/>
            <w:szCs w:val="20"/>
            <w:lang w:val="it-IT"/>
          </w:rPr>
          <w:t>Sezione 2 – Norme che regolano l’Assicurazione RC Patrimoniale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_Toc462051482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11</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3" w:history="1">
        <w:r w:rsidRPr="00DF772E">
          <w:rPr>
            <w:rStyle w:val="Hyperlink"/>
            <w:rFonts w:ascii="Arial" w:hAnsi="Arial" w:cs="Arial"/>
            <w:noProof/>
            <w:sz w:val="20"/>
            <w:szCs w:val="20"/>
          </w:rPr>
          <w:t>25.</w:t>
        </w:r>
        <w:r w:rsidRPr="00DF772E">
          <w:rPr>
            <w:rFonts w:ascii="Arial" w:hAnsi="Arial" w:cs="Arial"/>
            <w:noProof/>
            <w:sz w:val="20"/>
            <w:szCs w:val="20"/>
            <w:lang w:val="it-IT"/>
          </w:rPr>
          <w:tab/>
        </w:r>
        <w:r w:rsidRPr="00DF772E">
          <w:rPr>
            <w:rStyle w:val="Hyperlink"/>
            <w:rFonts w:ascii="Arial" w:hAnsi="Arial" w:cs="Arial"/>
            <w:noProof/>
            <w:sz w:val="20"/>
            <w:szCs w:val="20"/>
          </w:rPr>
          <w:t>Oggetto dell’assicurazione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_Toc462051483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11</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4" w:history="1">
        <w:r w:rsidRPr="00DF772E">
          <w:rPr>
            <w:rStyle w:val="Hyperlink"/>
            <w:rFonts w:ascii="Arial" w:hAnsi="Arial" w:cs="Arial"/>
            <w:noProof/>
            <w:sz w:val="20"/>
            <w:szCs w:val="20"/>
          </w:rPr>
          <w:t>26.</w:t>
        </w:r>
        <w:r w:rsidRPr="00DF772E">
          <w:rPr>
            <w:rFonts w:ascii="Arial" w:hAnsi="Arial" w:cs="Arial"/>
            <w:noProof/>
            <w:sz w:val="20"/>
            <w:szCs w:val="20"/>
            <w:lang w:val="it-IT"/>
          </w:rPr>
          <w:tab/>
        </w:r>
        <w:r w:rsidRPr="00DF772E">
          <w:rPr>
            <w:rStyle w:val="Hyperlink"/>
            <w:rFonts w:ascii="Arial" w:hAnsi="Arial" w:cs="Arial"/>
            <w:noProof/>
            <w:sz w:val="20"/>
            <w:szCs w:val="20"/>
          </w:rPr>
          <w:t>Delimitazione dell’assicurazione - Esclusioni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_Toc462051484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11</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5" w:history="1">
        <w:r w:rsidRPr="00DF772E">
          <w:rPr>
            <w:rStyle w:val="Hyperlink"/>
            <w:rFonts w:ascii="Arial" w:hAnsi="Arial" w:cs="Arial"/>
            <w:noProof/>
            <w:sz w:val="20"/>
            <w:szCs w:val="20"/>
          </w:rPr>
          <w:t>27.</w:t>
        </w:r>
        <w:r w:rsidRPr="00DF772E">
          <w:rPr>
            <w:rFonts w:ascii="Arial" w:hAnsi="Arial" w:cs="Arial"/>
            <w:noProof/>
            <w:sz w:val="20"/>
            <w:szCs w:val="20"/>
            <w:lang w:val="it-IT"/>
          </w:rPr>
          <w:tab/>
        </w:r>
        <w:r w:rsidRPr="00DF772E">
          <w:rPr>
            <w:rStyle w:val="Hyperlink"/>
            <w:rFonts w:ascii="Arial" w:hAnsi="Arial" w:cs="Arial"/>
            <w:noProof/>
            <w:sz w:val="20"/>
            <w:szCs w:val="20"/>
          </w:rPr>
          <w:t>Massimali - Franchigia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_Toc462051485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6" w:history="1">
        <w:r w:rsidRPr="00DF772E">
          <w:rPr>
            <w:rStyle w:val="Hyperlink"/>
            <w:rFonts w:ascii="Arial" w:hAnsi="Arial" w:cs="Arial"/>
            <w:noProof/>
            <w:sz w:val="20"/>
            <w:szCs w:val="20"/>
          </w:rPr>
          <w:t>28.</w:t>
        </w:r>
        <w:r w:rsidRPr="00DF772E">
          <w:rPr>
            <w:rFonts w:ascii="Arial" w:hAnsi="Arial" w:cs="Arial"/>
            <w:noProof/>
            <w:sz w:val="20"/>
            <w:szCs w:val="20"/>
            <w:lang w:val="it-IT"/>
          </w:rPr>
          <w:tab/>
        </w:r>
        <w:r w:rsidRPr="00DF772E">
          <w:rPr>
            <w:rStyle w:val="Hyperlink"/>
            <w:rFonts w:ascii="Arial" w:hAnsi="Arial" w:cs="Arial"/>
            <w:noProof/>
            <w:sz w:val="20"/>
            <w:szCs w:val="20"/>
          </w:rPr>
          <w:t>Assicurazione “claims made” – Retroattività</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7" w:history="1">
        <w:r w:rsidRPr="00DF772E">
          <w:rPr>
            <w:rStyle w:val="Hyperlink"/>
            <w:rFonts w:ascii="Arial" w:hAnsi="Arial" w:cs="Arial"/>
            <w:noProof/>
            <w:sz w:val="20"/>
            <w:szCs w:val="20"/>
          </w:rPr>
          <w:t>29.</w:t>
        </w:r>
        <w:r w:rsidRPr="00DF772E">
          <w:rPr>
            <w:rFonts w:ascii="Arial" w:hAnsi="Arial" w:cs="Arial"/>
            <w:noProof/>
            <w:sz w:val="20"/>
            <w:szCs w:val="20"/>
            <w:lang w:val="it-IT"/>
          </w:rPr>
          <w:tab/>
        </w:r>
        <w:r w:rsidRPr="00DF772E">
          <w:rPr>
            <w:rStyle w:val="Hyperlink"/>
            <w:rFonts w:ascii="Arial" w:hAnsi="Arial" w:cs="Arial"/>
            <w:noProof/>
            <w:sz w:val="20"/>
            <w:szCs w:val="20"/>
          </w:rPr>
          <w:t>Garanzia Postuma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8" w:history="1">
        <w:r w:rsidRPr="00DF772E">
          <w:rPr>
            <w:rStyle w:val="Hyperlink"/>
            <w:rFonts w:ascii="Arial" w:hAnsi="Arial" w:cs="Arial"/>
            <w:noProof/>
            <w:sz w:val="20"/>
            <w:szCs w:val="20"/>
          </w:rPr>
          <w:t>30.</w:t>
        </w:r>
        <w:r w:rsidRPr="00DF772E">
          <w:rPr>
            <w:rFonts w:ascii="Arial" w:hAnsi="Arial" w:cs="Arial"/>
            <w:noProof/>
            <w:sz w:val="20"/>
            <w:szCs w:val="20"/>
            <w:lang w:val="it-IT"/>
          </w:rPr>
          <w:tab/>
        </w:r>
        <w:r w:rsidRPr="00DF772E">
          <w:rPr>
            <w:rStyle w:val="Hyperlink"/>
            <w:rFonts w:ascii="Arial" w:hAnsi="Arial" w:cs="Arial"/>
            <w:noProof/>
            <w:sz w:val="20"/>
            <w:szCs w:val="20"/>
          </w:rPr>
          <w:t>Vincolo di solidarietà</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89" w:history="1">
        <w:r w:rsidRPr="00DF772E">
          <w:rPr>
            <w:rStyle w:val="Hyperlink"/>
            <w:rFonts w:ascii="Arial" w:hAnsi="Arial" w:cs="Arial"/>
            <w:noProof/>
            <w:sz w:val="20"/>
            <w:szCs w:val="20"/>
          </w:rPr>
          <w:t>31.</w:t>
        </w:r>
        <w:r w:rsidRPr="00DF772E">
          <w:rPr>
            <w:rFonts w:ascii="Arial" w:hAnsi="Arial" w:cs="Arial"/>
            <w:noProof/>
            <w:sz w:val="20"/>
            <w:szCs w:val="20"/>
            <w:lang w:val="it-IT"/>
          </w:rPr>
          <w:tab/>
        </w:r>
        <w:r w:rsidRPr="00DF772E">
          <w:rPr>
            <w:rStyle w:val="Hyperlink"/>
            <w:rFonts w:ascii="Arial" w:hAnsi="Arial" w:cs="Arial"/>
            <w:noProof/>
            <w:sz w:val="20"/>
            <w:szCs w:val="20"/>
          </w:rPr>
          <w:t>Garanzie Aggiuntive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_Toc462051489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0" w:history="1">
        <w:r w:rsidRPr="00DF772E">
          <w:rPr>
            <w:rStyle w:val="Hyperlink"/>
            <w:rFonts w:ascii="Arial" w:hAnsi="Arial" w:cs="Arial"/>
            <w:noProof/>
            <w:sz w:val="20"/>
            <w:szCs w:val="20"/>
            <w:lang w:val="it-IT"/>
          </w:rPr>
          <w:t>a.</w:t>
        </w:r>
        <w:r w:rsidRPr="00DF772E">
          <w:rPr>
            <w:rFonts w:ascii="Arial" w:hAnsi="Arial" w:cs="Arial"/>
            <w:noProof/>
            <w:sz w:val="20"/>
            <w:szCs w:val="20"/>
            <w:lang w:val="it-IT"/>
          </w:rPr>
          <w:tab/>
        </w:r>
        <w:r w:rsidRPr="00DF772E">
          <w:rPr>
            <w:rStyle w:val="Hyperlink"/>
            <w:rFonts w:ascii="Arial" w:hAnsi="Arial" w:cs="Arial"/>
            <w:noProof/>
            <w:sz w:val="20"/>
            <w:szCs w:val="20"/>
            <w:lang w:val="it-IT"/>
          </w:rPr>
          <w:t>Perdite per interruzione o sospensione di attività di terzi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1" w:history="1">
        <w:r w:rsidRPr="00DF772E">
          <w:rPr>
            <w:rStyle w:val="Hyperlink"/>
            <w:rFonts w:ascii="Arial" w:hAnsi="Arial" w:cs="Arial"/>
            <w:noProof/>
            <w:sz w:val="20"/>
            <w:szCs w:val="20"/>
            <w:lang w:val="it-IT"/>
          </w:rPr>
          <w:t>b.</w:t>
        </w:r>
        <w:r w:rsidRPr="00DF772E">
          <w:rPr>
            <w:rFonts w:ascii="Arial" w:hAnsi="Arial" w:cs="Arial"/>
            <w:noProof/>
            <w:sz w:val="20"/>
            <w:szCs w:val="20"/>
            <w:lang w:val="it-IT"/>
          </w:rPr>
          <w:tab/>
        </w:r>
        <w:r w:rsidRPr="00DF772E">
          <w:rPr>
            <w:rStyle w:val="Hyperlink"/>
            <w:rFonts w:ascii="Arial" w:hAnsi="Arial" w:cs="Arial"/>
            <w:noProof/>
            <w:sz w:val="20"/>
            <w:szCs w:val="20"/>
            <w:lang w:val="it-IT"/>
          </w:rPr>
          <w:t>Perdite patrimoniali per l’attività connessa all’assunzione del personale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2" w:history="1">
        <w:r w:rsidRPr="00DF772E">
          <w:rPr>
            <w:rStyle w:val="Hyperlink"/>
            <w:rFonts w:ascii="Arial" w:hAnsi="Arial" w:cs="Arial"/>
            <w:noProof/>
            <w:sz w:val="20"/>
            <w:szCs w:val="20"/>
            <w:lang w:val="it-IT"/>
          </w:rPr>
          <w:t>c.</w:t>
        </w:r>
        <w:r w:rsidRPr="00DF772E">
          <w:rPr>
            <w:rFonts w:ascii="Arial" w:hAnsi="Arial" w:cs="Arial"/>
            <w:noProof/>
            <w:sz w:val="20"/>
            <w:szCs w:val="20"/>
            <w:lang w:val="it-IT"/>
          </w:rPr>
          <w:tab/>
        </w:r>
        <w:r w:rsidRPr="00DF772E">
          <w:rPr>
            <w:rStyle w:val="Hyperlink"/>
            <w:rFonts w:ascii="Arial" w:hAnsi="Arial" w:cs="Arial"/>
            <w:noProof/>
            <w:sz w:val="20"/>
            <w:szCs w:val="20"/>
            <w:lang w:val="it-IT"/>
          </w:rPr>
          <w:t>Perdite patrimoniali per le alle attività di cui al D.Lgs. 81/2008</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_Toc462051492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12</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3" w:history="1">
        <w:r w:rsidRPr="00DF772E">
          <w:rPr>
            <w:rStyle w:val="Hyperlink"/>
            <w:rFonts w:ascii="Arial" w:hAnsi="Arial" w:cs="Arial"/>
            <w:noProof/>
            <w:sz w:val="20"/>
            <w:szCs w:val="20"/>
            <w:lang w:val="it-IT"/>
          </w:rPr>
          <w:t>d.</w:t>
        </w:r>
        <w:r w:rsidRPr="00DF772E">
          <w:rPr>
            <w:rFonts w:ascii="Arial" w:hAnsi="Arial" w:cs="Arial"/>
            <w:noProof/>
            <w:sz w:val="20"/>
            <w:szCs w:val="20"/>
            <w:lang w:val="it-IT"/>
          </w:rPr>
          <w:tab/>
        </w:r>
        <w:r w:rsidRPr="00DF772E">
          <w:rPr>
            <w:rStyle w:val="Hyperlink"/>
            <w:rFonts w:ascii="Arial" w:hAnsi="Arial" w:cs="Arial"/>
            <w:noProof/>
            <w:sz w:val="20"/>
            <w:szCs w:val="20"/>
            <w:lang w:val="it-IT"/>
          </w:rPr>
          <w:t>Danni per le attività di cui al D.Lgs. 196/2003</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_Toc462051493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13</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4" w:history="1">
        <w:r w:rsidRPr="00DF772E">
          <w:rPr>
            <w:rStyle w:val="Hyperlink"/>
            <w:rFonts w:ascii="Arial" w:hAnsi="Arial" w:cs="Arial"/>
            <w:noProof/>
            <w:sz w:val="20"/>
            <w:szCs w:val="20"/>
            <w:lang w:val="it-IT"/>
          </w:rPr>
          <w:t>e.</w:t>
        </w:r>
        <w:r w:rsidRPr="00DF772E">
          <w:rPr>
            <w:rFonts w:ascii="Arial" w:hAnsi="Arial" w:cs="Arial"/>
            <w:noProof/>
            <w:sz w:val="20"/>
            <w:szCs w:val="20"/>
            <w:lang w:val="it-IT"/>
          </w:rPr>
          <w:tab/>
        </w:r>
        <w:r w:rsidRPr="00DF772E">
          <w:rPr>
            <w:rStyle w:val="Hyperlink"/>
            <w:rFonts w:ascii="Arial" w:hAnsi="Arial" w:cs="Arial"/>
            <w:noProof/>
            <w:sz w:val="20"/>
            <w:szCs w:val="20"/>
            <w:lang w:val="it-IT"/>
          </w:rPr>
          <w:t>Perdite patrimoniali per le alle attività di acquisizione in economia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_Toc462051494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13</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5" w:history="1">
        <w:r w:rsidRPr="00DF772E">
          <w:rPr>
            <w:rStyle w:val="Hyperlink"/>
            <w:rFonts w:ascii="Arial" w:hAnsi="Arial" w:cs="Arial"/>
            <w:noProof/>
            <w:sz w:val="20"/>
            <w:szCs w:val="20"/>
            <w:lang w:val="it-IT"/>
          </w:rPr>
          <w:t>f.</w:t>
        </w:r>
        <w:r w:rsidRPr="00DF772E">
          <w:rPr>
            <w:rFonts w:ascii="Arial" w:hAnsi="Arial" w:cs="Arial"/>
            <w:noProof/>
            <w:sz w:val="20"/>
            <w:szCs w:val="20"/>
            <w:lang w:val="it-IT"/>
          </w:rPr>
          <w:tab/>
        </w:r>
        <w:r w:rsidRPr="00DF772E">
          <w:rPr>
            <w:rStyle w:val="Hyperlink"/>
            <w:rFonts w:ascii="Arial" w:hAnsi="Arial" w:cs="Arial"/>
            <w:noProof/>
            <w:sz w:val="20"/>
            <w:szCs w:val="20"/>
            <w:lang w:val="it-IT"/>
          </w:rPr>
          <w:t>Attività di rappresentanza</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_Toc462051495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13</w:t>
        </w:r>
        <w:r w:rsidRPr="00DF772E">
          <w:rPr>
            <w:rFonts w:ascii="Arial" w:hAnsi="Arial" w:cs="Arial"/>
            <w:noProof/>
            <w:webHidden/>
            <w:sz w:val="20"/>
            <w:szCs w:val="20"/>
          </w:rPr>
          <w:fldChar w:fldCharType="end"/>
        </w:r>
      </w:hyperlink>
    </w:p>
    <w:p w:rsidR="004F24E1" w:rsidRPr="00DF772E" w:rsidRDefault="004F24E1">
      <w:pPr>
        <w:pStyle w:val="TOC2"/>
        <w:tabs>
          <w:tab w:val="left" w:pos="720"/>
          <w:tab w:val="right" w:leader="dot" w:pos="9628"/>
        </w:tabs>
        <w:rPr>
          <w:rFonts w:ascii="Arial" w:hAnsi="Arial" w:cs="Arial"/>
          <w:noProof/>
          <w:sz w:val="20"/>
          <w:szCs w:val="20"/>
          <w:lang w:val="it-IT"/>
        </w:rPr>
      </w:pPr>
      <w:hyperlink w:anchor="_Toc462051496" w:history="1">
        <w:r w:rsidRPr="00DF772E">
          <w:rPr>
            <w:rStyle w:val="Hyperlink"/>
            <w:rFonts w:ascii="Arial" w:hAnsi="Arial" w:cs="Arial"/>
            <w:noProof/>
            <w:sz w:val="20"/>
            <w:szCs w:val="20"/>
            <w:lang w:val="it-IT"/>
          </w:rPr>
          <w:t>g.</w:t>
        </w:r>
        <w:r w:rsidRPr="00DF772E">
          <w:rPr>
            <w:rFonts w:ascii="Arial" w:hAnsi="Arial" w:cs="Arial"/>
            <w:noProof/>
            <w:sz w:val="20"/>
            <w:szCs w:val="20"/>
            <w:lang w:val="it-IT"/>
          </w:rPr>
          <w:tab/>
        </w:r>
        <w:r w:rsidRPr="00DF772E">
          <w:rPr>
            <w:rStyle w:val="Hyperlink"/>
            <w:rFonts w:ascii="Arial" w:hAnsi="Arial" w:cs="Arial"/>
            <w:noProof/>
            <w:sz w:val="20"/>
            <w:szCs w:val="20"/>
            <w:lang w:val="it-IT"/>
          </w:rPr>
          <w:t>Copertura sostituti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13</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497" w:history="1">
        <w:r w:rsidRPr="00DF772E">
          <w:rPr>
            <w:rStyle w:val="Hyperlink"/>
            <w:rFonts w:ascii="Arial" w:hAnsi="Arial" w:cs="Arial"/>
            <w:noProof/>
            <w:sz w:val="20"/>
            <w:szCs w:val="20"/>
            <w:lang w:val="it-IT"/>
          </w:rPr>
          <w:t>Sezione 3 – Norme che regolano la gestione dei sinistri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98" w:history="1">
        <w:r w:rsidRPr="00DF772E">
          <w:rPr>
            <w:rStyle w:val="Hyperlink"/>
            <w:rFonts w:ascii="Arial" w:hAnsi="Arial" w:cs="Arial"/>
            <w:noProof/>
            <w:sz w:val="20"/>
            <w:szCs w:val="20"/>
          </w:rPr>
          <w:t>32.</w:t>
        </w:r>
        <w:r w:rsidRPr="00DF772E">
          <w:rPr>
            <w:rFonts w:ascii="Arial" w:hAnsi="Arial" w:cs="Arial"/>
            <w:noProof/>
            <w:sz w:val="20"/>
            <w:szCs w:val="20"/>
            <w:lang w:val="it-IT"/>
          </w:rPr>
          <w:tab/>
        </w:r>
        <w:r w:rsidRPr="00DF772E">
          <w:rPr>
            <w:rStyle w:val="Hyperlink"/>
            <w:rFonts w:ascii="Arial" w:hAnsi="Arial" w:cs="Arial"/>
            <w:noProof/>
            <w:sz w:val="20"/>
            <w:szCs w:val="20"/>
          </w:rPr>
          <w:t>Obblighi del Contraente in caso di sinistro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499" w:history="1">
        <w:r w:rsidRPr="00DF772E">
          <w:rPr>
            <w:rStyle w:val="Hyperlink"/>
            <w:rFonts w:ascii="Arial" w:hAnsi="Arial" w:cs="Arial"/>
            <w:noProof/>
            <w:sz w:val="20"/>
            <w:szCs w:val="20"/>
          </w:rPr>
          <w:t>33.</w:t>
        </w:r>
        <w:r w:rsidRPr="00DF772E">
          <w:rPr>
            <w:rFonts w:ascii="Arial" w:hAnsi="Arial" w:cs="Arial"/>
            <w:noProof/>
            <w:sz w:val="20"/>
            <w:szCs w:val="20"/>
            <w:lang w:val="it-IT"/>
          </w:rPr>
          <w:tab/>
        </w:r>
        <w:r w:rsidRPr="00DF772E">
          <w:rPr>
            <w:rStyle w:val="Hyperlink"/>
            <w:rFonts w:ascii="Arial" w:hAnsi="Arial" w:cs="Arial"/>
            <w:noProof/>
            <w:sz w:val="20"/>
            <w:szCs w:val="20"/>
          </w:rPr>
          <w:t>Gestione delle vertenze di Sinistro - Spese legali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_Toc462051499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500" w:history="1">
        <w:r w:rsidRPr="00DF772E">
          <w:rPr>
            <w:rStyle w:val="Hyperlink"/>
            <w:rFonts w:ascii="Arial" w:hAnsi="Arial" w:cs="Arial"/>
            <w:noProof/>
            <w:sz w:val="20"/>
            <w:szCs w:val="20"/>
          </w:rPr>
          <w:t>34.</w:t>
        </w:r>
        <w:r w:rsidRPr="00DF772E">
          <w:rPr>
            <w:rFonts w:ascii="Arial" w:hAnsi="Arial" w:cs="Arial"/>
            <w:noProof/>
            <w:sz w:val="20"/>
            <w:szCs w:val="20"/>
            <w:lang w:val="it-IT"/>
          </w:rPr>
          <w:tab/>
        </w:r>
        <w:r w:rsidRPr="00DF772E">
          <w:rPr>
            <w:rStyle w:val="Hyperlink"/>
            <w:rFonts w:ascii="Arial" w:hAnsi="Arial" w:cs="Arial"/>
            <w:noProof/>
            <w:sz w:val="20"/>
            <w:szCs w:val="20"/>
          </w:rPr>
          <w:t>Sinistri in serie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501" w:history="1">
        <w:r w:rsidRPr="00DF772E">
          <w:rPr>
            <w:rStyle w:val="Hyperlink"/>
            <w:rFonts w:ascii="Arial" w:hAnsi="Arial" w:cs="Arial"/>
            <w:noProof/>
            <w:sz w:val="20"/>
            <w:szCs w:val="20"/>
          </w:rPr>
          <w:t>35.</w:t>
        </w:r>
        <w:r w:rsidRPr="00DF772E">
          <w:rPr>
            <w:rFonts w:ascii="Arial" w:hAnsi="Arial" w:cs="Arial"/>
            <w:noProof/>
            <w:sz w:val="20"/>
            <w:szCs w:val="20"/>
            <w:lang w:val="it-IT"/>
          </w:rPr>
          <w:tab/>
        </w:r>
        <w:r w:rsidRPr="00DF772E">
          <w:rPr>
            <w:rStyle w:val="Hyperlink"/>
            <w:rFonts w:ascii="Arial" w:hAnsi="Arial" w:cs="Arial"/>
            <w:noProof/>
            <w:sz w:val="20"/>
            <w:szCs w:val="20"/>
          </w:rPr>
          <w:t>Limiti territoriali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502" w:history="1">
        <w:r w:rsidRPr="00DF772E">
          <w:rPr>
            <w:rStyle w:val="Hyperlink"/>
            <w:rFonts w:ascii="Arial" w:hAnsi="Arial" w:cs="Arial"/>
            <w:noProof/>
            <w:sz w:val="20"/>
            <w:szCs w:val="20"/>
          </w:rPr>
          <w:t>36.</w:t>
        </w:r>
        <w:r w:rsidRPr="00DF772E">
          <w:rPr>
            <w:rFonts w:ascii="Arial" w:hAnsi="Arial" w:cs="Arial"/>
            <w:noProof/>
            <w:sz w:val="20"/>
            <w:szCs w:val="20"/>
            <w:lang w:val="it-IT"/>
          </w:rPr>
          <w:tab/>
        </w:r>
        <w:r w:rsidRPr="00DF772E">
          <w:rPr>
            <w:rStyle w:val="Hyperlink"/>
            <w:rFonts w:ascii="Arial" w:hAnsi="Arial" w:cs="Arial"/>
            <w:noProof/>
            <w:sz w:val="20"/>
            <w:szCs w:val="20"/>
          </w:rPr>
          <w:t>Persone non considerate terzi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_Toc462051502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left" w:pos="720"/>
          <w:tab w:val="right" w:leader="dot" w:pos="9628"/>
        </w:tabs>
        <w:rPr>
          <w:rFonts w:ascii="Arial" w:hAnsi="Arial" w:cs="Arial"/>
          <w:noProof/>
          <w:sz w:val="20"/>
          <w:szCs w:val="20"/>
          <w:lang w:val="it-IT"/>
        </w:rPr>
      </w:pPr>
      <w:hyperlink w:anchor="_Toc462051503" w:history="1">
        <w:r w:rsidRPr="00DF772E">
          <w:rPr>
            <w:rStyle w:val="Hyperlink"/>
            <w:rFonts w:ascii="Arial" w:hAnsi="Arial" w:cs="Arial"/>
            <w:noProof/>
            <w:sz w:val="20"/>
            <w:szCs w:val="20"/>
          </w:rPr>
          <w:t>37.</w:t>
        </w:r>
        <w:r w:rsidRPr="00DF772E">
          <w:rPr>
            <w:rFonts w:ascii="Arial" w:hAnsi="Arial" w:cs="Arial"/>
            <w:noProof/>
            <w:sz w:val="20"/>
            <w:szCs w:val="20"/>
            <w:lang w:val="it-IT"/>
          </w:rPr>
          <w:tab/>
        </w:r>
        <w:r w:rsidRPr="00DF772E">
          <w:rPr>
            <w:rStyle w:val="Hyperlink"/>
            <w:rFonts w:ascii="Arial" w:hAnsi="Arial" w:cs="Arial"/>
            <w:noProof/>
            <w:sz w:val="20"/>
            <w:szCs w:val="20"/>
          </w:rPr>
          <w:t>Copertura a secondo rischio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_Toc462051503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14</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4" w:history="1">
        <w:r w:rsidRPr="00DF772E">
          <w:rPr>
            <w:rStyle w:val="Hyperlink"/>
            <w:rFonts w:ascii="Arial" w:hAnsi="Arial" w:cs="Arial"/>
            <w:noProof/>
            <w:sz w:val="20"/>
            <w:szCs w:val="20"/>
            <w:lang w:val="it-IT"/>
          </w:rPr>
          <w:t>Disposizioni finali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_Toc462051504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15</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5" w:history="1">
        <w:r w:rsidRPr="00DF772E">
          <w:rPr>
            <w:rStyle w:val="Hyperlink"/>
            <w:rFonts w:ascii="Arial" w:hAnsi="Arial" w:cs="Arial"/>
            <w:noProof/>
            <w:sz w:val="20"/>
            <w:szCs w:val="20"/>
            <w:lang w:val="it-IT"/>
          </w:rPr>
          <w:t>Dichiarazioni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_Toc462051505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15</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6" w:history="1">
        <w:r w:rsidRPr="00DF772E">
          <w:rPr>
            <w:rStyle w:val="Hyperlink"/>
            <w:rFonts w:ascii="Arial" w:hAnsi="Arial" w:cs="Arial"/>
            <w:noProof/>
            <w:sz w:val="20"/>
            <w:szCs w:val="20"/>
            <w:lang w:val="it-IT"/>
          </w:rPr>
          <w:t>Allegato A – Massimali assicurati e calcolo del premio</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_Toc462051506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16</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7" w:history="1">
        <w:r w:rsidRPr="00DF772E">
          <w:rPr>
            <w:rStyle w:val="Hyperlink"/>
            <w:rFonts w:ascii="Arial" w:hAnsi="Arial" w:cs="Arial"/>
            <w:noProof/>
            <w:sz w:val="20"/>
            <w:szCs w:val="20"/>
            <w:lang w:val="it-IT"/>
          </w:rPr>
          <w:t>Allegato B – Limiti di risarcimento, franchigie e scoperti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_Toc462051507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17</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8" w:history="1">
        <w:r w:rsidRPr="00DF772E">
          <w:rPr>
            <w:rStyle w:val="Hyperlink"/>
            <w:rFonts w:ascii="Arial" w:hAnsi="Arial" w:cs="Arial"/>
            <w:noProof/>
            <w:sz w:val="20"/>
            <w:szCs w:val="20"/>
          </w:rPr>
          <w:t>Allegato C – Condizioni addizionali e/o modifiche relative all’estensione di copertura alla Responsabilità Civile Professionale dei Dipendenti Tecnici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_Toc462051508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18</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09" w:history="1">
        <w:r w:rsidRPr="00DF772E">
          <w:rPr>
            <w:rStyle w:val="Hyperlink"/>
            <w:rFonts w:ascii="Arial" w:hAnsi="Arial" w:cs="Arial"/>
            <w:noProof/>
            <w:sz w:val="20"/>
            <w:szCs w:val="20"/>
          </w:rPr>
          <w:t>Allegato D – Condizioni addizionali e/o modifiche relative all’estensione di copertura alla Responsabilità Civile Professionale dei Dipendenti Legali</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_Toc462051509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19</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10" w:history="1">
        <w:r w:rsidRPr="00DF772E">
          <w:rPr>
            <w:rStyle w:val="Hyperlink"/>
            <w:rFonts w:ascii="Arial" w:hAnsi="Arial" w:cs="Arial"/>
            <w:noProof/>
            <w:sz w:val="20"/>
            <w:szCs w:val="20"/>
          </w:rPr>
          <w:t>Allegato E – Assicurazione della Responsabilità Professionale del Progettista Interno alla Stazione Appaltante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_Toc462051510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20</w:t>
        </w:r>
        <w:r w:rsidRPr="00DF772E">
          <w:rPr>
            <w:rFonts w:ascii="Arial" w:hAnsi="Arial" w:cs="Arial"/>
            <w:noProof/>
            <w:webHidden/>
            <w:sz w:val="20"/>
            <w:szCs w:val="20"/>
          </w:rPr>
          <w:fldChar w:fldCharType="end"/>
        </w:r>
      </w:hyperlink>
    </w:p>
    <w:p w:rsidR="004F24E1" w:rsidRPr="00DF772E" w:rsidRDefault="004F24E1">
      <w:pPr>
        <w:pStyle w:val="TOC1"/>
        <w:tabs>
          <w:tab w:val="right" w:leader="dot" w:pos="9628"/>
        </w:tabs>
        <w:rPr>
          <w:rFonts w:ascii="Arial" w:hAnsi="Arial" w:cs="Arial"/>
          <w:noProof/>
          <w:sz w:val="20"/>
          <w:szCs w:val="20"/>
          <w:lang w:val="it-IT"/>
        </w:rPr>
      </w:pPr>
      <w:hyperlink w:anchor="_Toc462051511" w:history="1">
        <w:r w:rsidRPr="00DF772E">
          <w:rPr>
            <w:rStyle w:val="Hyperlink"/>
            <w:rFonts w:ascii="Arial" w:hAnsi="Arial" w:cs="Arial"/>
            <w:noProof/>
            <w:sz w:val="20"/>
            <w:szCs w:val="20"/>
          </w:rPr>
          <w:t>Allegato F – Assicurazione della Responsabilità Professionale del Verificatore Interno alla Stazione Appaltante</w:t>
        </w:r>
        <w:r w:rsidRPr="00DF772E">
          <w:rPr>
            <w:rFonts w:ascii="Arial" w:hAnsi="Arial" w:cs="Arial"/>
            <w:noProof/>
            <w:webHidden/>
            <w:sz w:val="20"/>
            <w:szCs w:val="20"/>
          </w:rPr>
          <w:tab/>
        </w:r>
        <w:r w:rsidRPr="00DF772E">
          <w:rPr>
            <w:rFonts w:ascii="Arial" w:hAnsi="Arial" w:cs="Arial"/>
            <w:noProof/>
            <w:webHidden/>
            <w:sz w:val="20"/>
            <w:szCs w:val="20"/>
          </w:rPr>
          <w:fldChar w:fldCharType="begin"/>
        </w:r>
        <w:r w:rsidRPr="00DF772E">
          <w:rPr>
            <w:rFonts w:ascii="Arial" w:hAnsi="Arial" w:cs="Arial"/>
            <w:noProof/>
            <w:webHidden/>
            <w:sz w:val="20"/>
            <w:szCs w:val="20"/>
          </w:rPr>
          <w:instrText xml:space="preserve"> PAGEREF _Toc462051511 \h </w:instrText>
        </w:r>
        <w:r w:rsidRPr="00DF772E">
          <w:rPr>
            <w:rFonts w:ascii="Arial" w:hAnsi="Arial" w:cs="Arial"/>
            <w:noProof/>
            <w:webHidden/>
            <w:sz w:val="20"/>
            <w:szCs w:val="20"/>
          </w:rPr>
        </w:r>
        <w:r w:rsidRPr="00DF772E">
          <w:rPr>
            <w:rFonts w:ascii="Arial" w:hAnsi="Arial" w:cs="Arial"/>
            <w:noProof/>
            <w:webHidden/>
            <w:sz w:val="20"/>
            <w:szCs w:val="20"/>
          </w:rPr>
          <w:fldChar w:fldCharType="separate"/>
        </w:r>
        <w:r>
          <w:rPr>
            <w:rFonts w:ascii="Arial" w:hAnsi="Arial" w:cs="Arial"/>
            <w:noProof/>
            <w:webHidden/>
            <w:sz w:val="20"/>
            <w:szCs w:val="20"/>
          </w:rPr>
          <w:t>25</w:t>
        </w:r>
        <w:r w:rsidRPr="00DF772E">
          <w:rPr>
            <w:rFonts w:ascii="Arial" w:hAnsi="Arial" w:cs="Arial"/>
            <w:noProof/>
            <w:webHidden/>
            <w:sz w:val="20"/>
            <w:szCs w:val="20"/>
          </w:rPr>
          <w:fldChar w:fldCharType="end"/>
        </w:r>
      </w:hyperlink>
    </w:p>
    <w:p w:rsidR="004F24E1" w:rsidRDefault="004F24E1" w:rsidP="0059342F">
      <w:pPr>
        <w:ind w:right="-1"/>
        <w:rPr>
          <w:rFonts w:ascii="Arial" w:hAnsi="Arial" w:cs="Arial"/>
          <w:bCs/>
          <w:sz w:val="20"/>
          <w:szCs w:val="20"/>
        </w:rPr>
      </w:pPr>
      <w:r w:rsidRPr="00DF772E">
        <w:rPr>
          <w:rFonts w:ascii="Arial" w:hAnsi="Arial" w:cs="Arial"/>
          <w:sz w:val="20"/>
          <w:szCs w:val="20"/>
        </w:rPr>
        <w:fldChar w:fldCharType="end"/>
      </w: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Default="004F24E1" w:rsidP="00BD784E">
      <w:pPr>
        <w:rPr>
          <w:rFonts w:ascii="Arial" w:hAnsi="Arial" w:cs="Arial"/>
          <w:sz w:val="20"/>
          <w:szCs w:val="20"/>
          <w:lang w:val="it-IT"/>
        </w:rPr>
      </w:pPr>
    </w:p>
    <w:p w:rsidR="004F24E1" w:rsidRPr="006152E2" w:rsidRDefault="004F24E1" w:rsidP="00BD784E">
      <w:pPr>
        <w:rPr>
          <w:rFonts w:ascii="Arial" w:hAnsi="Arial" w:cs="Arial"/>
          <w:sz w:val="20"/>
          <w:szCs w:val="20"/>
          <w:lang w:val="it-IT"/>
        </w:rPr>
      </w:pPr>
    </w:p>
    <w:p w:rsidR="004F24E1" w:rsidRPr="006152E2" w:rsidRDefault="004F24E1" w:rsidP="001B54F2">
      <w:pPr>
        <w:pStyle w:val="Title"/>
        <w:shd w:val="clear" w:color="auto" w:fill="FBD4B4"/>
        <w:spacing w:before="0" w:after="0"/>
        <w:rPr>
          <w:sz w:val="20"/>
          <w:szCs w:val="20"/>
          <w:lang w:val="it-IT"/>
        </w:rPr>
      </w:pPr>
      <w:bookmarkStart w:id="0" w:name="_Toc449539655"/>
      <w:bookmarkStart w:id="1" w:name="_Toc450206793"/>
      <w:bookmarkStart w:id="2" w:name="_Toc462051456"/>
      <w:r w:rsidRPr="006152E2">
        <w:rPr>
          <w:sz w:val="20"/>
          <w:szCs w:val="20"/>
          <w:lang w:val="it-IT"/>
        </w:rPr>
        <w:t>Definizioni</w:t>
      </w:r>
      <w:bookmarkEnd w:id="0"/>
      <w:bookmarkEnd w:id="1"/>
      <w:bookmarkEnd w:id="2"/>
    </w:p>
    <w:p w:rsidR="004F24E1" w:rsidRPr="006152E2"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20"/>
          <w:szCs w:val="20"/>
          <w:lang w:val="it-IT"/>
        </w:rPr>
      </w:pPr>
    </w:p>
    <w:tbl>
      <w:tblPr>
        <w:tblW w:w="0" w:type="auto"/>
        <w:tblInd w:w="120" w:type="dxa"/>
        <w:tblLayout w:type="fixed"/>
        <w:tblCellMar>
          <w:left w:w="120" w:type="dxa"/>
          <w:right w:w="120" w:type="dxa"/>
        </w:tblCellMar>
        <w:tblLook w:val="0000"/>
      </w:tblPr>
      <w:tblGrid>
        <w:gridCol w:w="2521"/>
        <w:gridCol w:w="260"/>
        <w:gridCol w:w="6717"/>
      </w:tblGrid>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ASSICURATO</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F32A3B" w:rsidRDefault="004F24E1" w:rsidP="00F32A3B">
            <w:pPr>
              <w:pStyle w:val="BodyText"/>
              <w:rPr>
                <w:rFonts w:ascii="Arial" w:hAnsi="Arial" w:cs="Arial"/>
                <w:sz w:val="20"/>
                <w:szCs w:val="20"/>
              </w:rPr>
            </w:pPr>
            <w:r w:rsidRPr="00F32A3B">
              <w:rPr>
                <w:rFonts w:ascii="Arial" w:hAnsi="Arial" w:cs="Arial"/>
                <w:sz w:val="20"/>
                <w:szCs w:val="20"/>
              </w:rPr>
              <w:t>Il Contraente, compresi tutti gli uffici, i servizi e i distaccamenti di cui si compone.</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spacing w:line="120" w:lineRule="exact"/>
              <w:jc w:val="both"/>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6152E2"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ASSICURAZIONE</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Il contratto di assicurazione.</w:t>
            </w:r>
          </w:p>
        </w:tc>
      </w:tr>
      <w:tr w:rsidR="004F24E1" w:rsidRPr="006152E2"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spacing w:line="120" w:lineRule="exact"/>
              <w:jc w:val="both"/>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ATTIVITA’</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152E2">
              <w:rPr>
                <w:rFonts w:ascii="Arial" w:hAnsi="Arial" w:cs="Arial"/>
                <w:sz w:val="20"/>
                <w:szCs w:val="20"/>
                <w:lang w:val="it-IT"/>
              </w:rPr>
              <w:t>Quella svolta dall’Assicurato per statuto, per legge, per regolamenti o delibere, compresi i provvedimenti emanati dai propri organi. Eventuali variazioni che interverranno saranno automaticamente recepite. La definizione comprende anche tutte le attività accessorie, complementari, connesse e collegate, preliminari e conseguenti all’attività principale, ovunque e comunque svolte.</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spacing w:line="120" w:lineRule="exact"/>
              <w:jc w:val="both"/>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rPr>
          <w:trHeight w:hRule="exact" w:val="563"/>
        </w:trPr>
        <w:tc>
          <w:tcPr>
            <w:tcW w:w="2521" w:type="dxa"/>
            <w:tcBorders>
              <w:top w:val="nil"/>
              <w:left w:val="nil"/>
              <w:bottom w:val="nil"/>
              <w:right w:val="nil"/>
            </w:tcBorders>
            <w:shd w:val="clear" w:color="auto" w:fill="FBD4B4"/>
            <w:vAlign w:val="center"/>
          </w:tcPr>
          <w:p w:rsidR="004F24E1" w:rsidRPr="006152E2" w:rsidRDefault="004F24E1" w:rsidP="00334440">
            <w:pPr>
              <w:widowControl/>
              <w:tabs>
                <w:tab w:val="left" w:pos="326"/>
                <w:tab w:val="left" w:pos="8122"/>
                <w:tab w:val="left" w:pos="8246"/>
              </w:tabs>
              <w:spacing w:after="58"/>
              <w:rPr>
                <w:rFonts w:ascii="Arial" w:hAnsi="Arial" w:cs="Arial"/>
                <w:b/>
                <w:sz w:val="20"/>
                <w:szCs w:val="20"/>
                <w:lang w:val="it-IT"/>
              </w:rPr>
            </w:pPr>
            <w:r w:rsidRPr="006152E2">
              <w:rPr>
                <w:rFonts w:ascii="Arial" w:hAnsi="Arial" w:cs="Arial"/>
                <w:b/>
                <w:sz w:val="20"/>
                <w:szCs w:val="20"/>
                <w:lang w:val="it-IT"/>
              </w:rPr>
              <w:t>BROKER</w:t>
            </w:r>
          </w:p>
        </w:tc>
        <w:tc>
          <w:tcPr>
            <w:tcW w:w="260" w:type="dxa"/>
            <w:tcBorders>
              <w:top w:val="nil"/>
              <w:left w:val="nil"/>
              <w:bottom w:val="nil"/>
              <w:right w:val="nil"/>
            </w:tcBorders>
            <w:vAlign w:val="center"/>
          </w:tcPr>
          <w:p w:rsidR="004F24E1" w:rsidRPr="006152E2" w:rsidRDefault="004F24E1" w:rsidP="00337998">
            <w:pPr>
              <w:widowControl/>
              <w:tabs>
                <w:tab w:val="left" w:pos="326"/>
                <w:tab w:val="left" w:pos="8122"/>
                <w:tab w:val="left" w:pos="8246"/>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GBSAPRI Spa (in seguito detta più semplicemente Broker).</w:t>
            </w:r>
          </w:p>
        </w:tc>
      </w:tr>
      <w:tr w:rsidR="004F24E1" w:rsidRPr="003C408C" w:rsidTr="00334440">
        <w:trPr>
          <w:trHeight w:hRule="exact" w:val="170"/>
        </w:trPr>
        <w:tc>
          <w:tcPr>
            <w:tcW w:w="2521" w:type="dxa"/>
            <w:tcBorders>
              <w:top w:val="nil"/>
              <w:left w:val="nil"/>
              <w:right w:val="nil"/>
            </w:tcBorders>
            <w:vAlign w:val="center"/>
          </w:tcPr>
          <w:p w:rsidR="004F24E1" w:rsidRPr="006152E2" w:rsidRDefault="004F24E1"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spacing w:line="120" w:lineRule="exact"/>
              <w:jc w:val="both"/>
              <w:rPr>
                <w:rFonts w:ascii="Arial" w:hAnsi="Arial" w:cs="Arial"/>
                <w:b/>
                <w:sz w:val="20"/>
                <w:szCs w:val="20"/>
                <w:lang w:val="it-IT"/>
              </w:rPr>
            </w:pPr>
          </w:p>
        </w:tc>
      </w:tr>
      <w:tr w:rsidR="004F24E1" w:rsidRPr="003C408C" w:rsidTr="000047CE">
        <w:trPr>
          <w:trHeight w:hRule="exact" w:val="563"/>
        </w:trPr>
        <w:tc>
          <w:tcPr>
            <w:tcW w:w="2521" w:type="dxa"/>
            <w:tcBorders>
              <w:top w:val="nil"/>
              <w:left w:val="nil"/>
              <w:bottom w:val="nil"/>
              <w:right w:val="nil"/>
            </w:tcBorders>
            <w:shd w:val="clear" w:color="auto" w:fill="FBD4B4"/>
            <w:vAlign w:val="center"/>
          </w:tcPr>
          <w:p w:rsidR="004F24E1" w:rsidRPr="006152E2" w:rsidRDefault="004F24E1" w:rsidP="000047CE">
            <w:pPr>
              <w:widowControl/>
              <w:tabs>
                <w:tab w:val="left" w:pos="326"/>
                <w:tab w:val="left" w:pos="8122"/>
                <w:tab w:val="left" w:pos="8246"/>
              </w:tabs>
              <w:spacing w:after="58"/>
              <w:rPr>
                <w:rFonts w:ascii="Arial" w:hAnsi="Arial" w:cs="Arial"/>
                <w:b/>
                <w:sz w:val="20"/>
                <w:szCs w:val="20"/>
                <w:lang w:val="it-IT"/>
              </w:rPr>
            </w:pPr>
            <w:r w:rsidRPr="006152E2">
              <w:rPr>
                <w:rFonts w:ascii="Arial" w:hAnsi="Arial" w:cs="Arial"/>
                <w:b/>
                <w:sz w:val="20"/>
                <w:szCs w:val="20"/>
                <w:lang w:val="it-IT"/>
              </w:rPr>
              <w:t>CONTRAENTE</w:t>
            </w: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 xml:space="preserve">La persona fisica o giuridica che stipula l’assicurazione </w:t>
            </w:r>
          </w:p>
        </w:tc>
      </w:tr>
      <w:tr w:rsidR="004F24E1" w:rsidRPr="003C408C" w:rsidTr="000047CE">
        <w:trPr>
          <w:trHeight w:hRule="exact" w:val="170"/>
        </w:trPr>
        <w:tc>
          <w:tcPr>
            <w:tcW w:w="2521" w:type="dxa"/>
            <w:tcBorders>
              <w:top w:val="nil"/>
              <w:left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tc>
      </w:tr>
      <w:tr w:rsidR="004F24E1" w:rsidRPr="003C408C" w:rsidTr="000047CE">
        <w:trPr>
          <w:trHeight w:hRule="exact" w:val="563"/>
        </w:trPr>
        <w:tc>
          <w:tcPr>
            <w:tcW w:w="2521" w:type="dxa"/>
            <w:tcBorders>
              <w:top w:val="nil"/>
              <w:left w:val="nil"/>
              <w:bottom w:val="nil"/>
              <w:right w:val="nil"/>
            </w:tcBorders>
            <w:shd w:val="clear" w:color="auto" w:fill="FBD4B4"/>
            <w:vAlign w:val="center"/>
          </w:tcPr>
          <w:p w:rsidR="004F24E1" w:rsidRPr="006152E2" w:rsidRDefault="004F24E1" w:rsidP="000047CE">
            <w:pPr>
              <w:widowControl/>
              <w:tabs>
                <w:tab w:val="left" w:pos="326"/>
                <w:tab w:val="left" w:pos="8122"/>
                <w:tab w:val="left" w:pos="8246"/>
              </w:tabs>
              <w:spacing w:after="58"/>
              <w:rPr>
                <w:rFonts w:ascii="Arial" w:hAnsi="Arial" w:cs="Arial"/>
                <w:b/>
                <w:sz w:val="20"/>
                <w:szCs w:val="20"/>
                <w:lang w:val="it-IT"/>
              </w:rPr>
            </w:pPr>
            <w:r>
              <w:rPr>
                <w:rFonts w:ascii="Arial" w:hAnsi="Arial" w:cs="Arial"/>
                <w:b/>
                <w:sz w:val="20"/>
                <w:szCs w:val="20"/>
                <w:lang w:val="it-IT"/>
              </w:rPr>
              <w:t>DANNI MATERIALI</w:t>
            </w: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rPr>
                <w:rFonts w:ascii="Arial" w:hAnsi="Arial" w:cs="Arial"/>
                <w:sz w:val="20"/>
                <w:szCs w:val="20"/>
              </w:rPr>
            </w:pPr>
            <w:r w:rsidRPr="003F35AB">
              <w:rPr>
                <w:rFonts w:ascii="Arial" w:hAnsi="Arial" w:cs="Arial"/>
                <w:sz w:val="20"/>
                <w:szCs w:val="20"/>
              </w:rPr>
              <w:t>Il pregiudizio economico subito da terzi conseguente a danneggiamento di cose od animali, lesioni personali, morte.</w:t>
            </w:r>
          </w:p>
          <w:p w:rsidR="004F24E1" w:rsidRPr="003F35AB" w:rsidRDefault="004F24E1" w:rsidP="000047CE">
            <w:pPr>
              <w:widowControl/>
              <w:tabs>
                <w:tab w:val="left" w:pos="326"/>
                <w:tab w:val="left" w:pos="8122"/>
                <w:tab w:val="left" w:pos="8246"/>
              </w:tabs>
              <w:spacing w:after="58"/>
              <w:jc w:val="both"/>
              <w:rPr>
                <w:rFonts w:ascii="Arial" w:hAnsi="Arial" w:cs="Arial"/>
                <w:sz w:val="20"/>
                <w:szCs w:val="20"/>
                <w:lang w:val="it-IT"/>
              </w:rPr>
            </w:pPr>
          </w:p>
        </w:tc>
      </w:tr>
      <w:tr w:rsidR="004F24E1" w:rsidRPr="003C408C" w:rsidTr="000047CE">
        <w:trPr>
          <w:trHeight w:hRule="exact" w:val="170"/>
        </w:trPr>
        <w:tc>
          <w:tcPr>
            <w:tcW w:w="2521" w:type="dxa"/>
            <w:tcBorders>
              <w:top w:val="nil"/>
              <w:left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tc>
      </w:tr>
      <w:tr w:rsidR="004F24E1" w:rsidRPr="003C408C" w:rsidTr="000047CE">
        <w:trPr>
          <w:trHeight w:hRule="exact" w:val="563"/>
        </w:trPr>
        <w:tc>
          <w:tcPr>
            <w:tcW w:w="2521" w:type="dxa"/>
            <w:tcBorders>
              <w:top w:val="nil"/>
              <w:left w:val="nil"/>
              <w:bottom w:val="nil"/>
              <w:right w:val="nil"/>
            </w:tcBorders>
            <w:shd w:val="clear" w:color="auto" w:fill="FBD4B4"/>
            <w:vAlign w:val="center"/>
          </w:tcPr>
          <w:p w:rsidR="004F24E1" w:rsidRPr="006152E2" w:rsidRDefault="004F24E1" w:rsidP="000047CE">
            <w:pPr>
              <w:widowControl/>
              <w:tabs>
                <w:tab w:val="left" w:pos="326"/>
                <w:tab w:val="left" w:pos="8122"/>
                <w:tab w:val="left" w:pos="8246"/>
              </w:tabs>
              <w:spacing w:after="58"/>
              <w:rPr>
                <w:rFonts w:ascii="Arial" w:hAnsi="Arial" w:cs="Arial"/>
                <w:b/>
                <w:sz w:val="20"/>
                <w:szCs w:val="20"/>
                <w:lang w:val="it-IT"/>
              </w:rPr>
            </w:pPr>
            <w:r>
              <w:rPr>
                <w:rFonts w:ascii="Arial" w:hAnsi="Arial" w:cs="Arial"/>
                <w:b/>
                <w:sz w:val="20"/>
                <w:szCs w:val="20"/>
                <w:lang w:val="it-IT"/>
              </w:rPr>
              <w:t>DANNO</w:t>
            </w: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rPr>
                <w:rFonts w:ascii="Arial" w:hAnsi="Arial" w:cs="Arial"/>
                <w:sz w:val="20"/>
                <w:szCs w:val="20"/>
              </w:rPr>
            </w:pPr>
            <w:r w:rsidRPr="003F35AB">
              <w:rPr>
                <w:rFonts w:ascii="Arial" w:hAnsi="Arial" w:cs="Arial"/>
                <w:sz w:val="20"/>
                <w:szCs w:val="20"/>
              </w:rPr>
              <w:t>Qualsiasi pregiudizio subito da terzi suscettibile di valutazione economica.</w:t>
            </w:r>
          </w:p>
          <w:p w:rsidR="004F24E1" w:rsidRPr="003F35AB" w:rsidRDefault="004F24E1" w:rsidP="000047CE">
            <w:pPr>
              <w:widowControl/>
              <w:tabs>
                <w:tab w:val="left" w:pos="326"/>
                <w:tab w:val="left" w:pos="8122"/>
                <w:tab w:val="left" w:pos="8246"/>
              </w:tabs>
              <w:spacing w:after="58"/>
              <w:jc w:val="both"/>
              <w:rPr>
                <w:rFonts w:ascii="Arial" w:hAnsi="Arial" w:cs="Arial"/>
                <w:sz w:val="20"/>
                <w:szCs w:val="20"/>
                <w:lang w:val="it-IT"/>
              </w:rPr>
            </w:pPr>
          </w:p>
        </w:tc>
      </w:tr>
      <w:tr w:rsidR="004F24E1" w:rsidRPr="003C408C" w:rsidTr="000047CE">
        <w:trPr>
          <w:trHeight w:hRule="exact" w:val="170"/>
        </w:trPr>
        <w:tc>
          <w:tcPr>
            <w:tcW w:w="2521" w:type="dxa"/>
            <w:tcBorders>
              <w:top w:val="nil"/>
              <w:left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tc>
      </w:tr>
      <w:tr w:rsidR="004F24E1" w:rsidRPr="003C408C" w:rsidTr="00FE10CC">
        <w:trPr>
          <w:trHeight w:hRule="exact" w:val="1418"/>
        </w:trPr>
        <w:tc>
          <w:tcPr>
            <w:tcW w:w="2521" w:type="dxa"/>
            <w:tcBorders>
              <w:top w:val="nil"/>
              <w:left w:val="nil"/>
              <w:bottom w:val="nil"/>
              <w:right w:val="nil"/>
            </w:tcBorders>
            <w:shd w:val="clear" w:color="auto" w:fill="FBD4B4"/>
            <w:vAlign w:val="center"/>
          </w:tcPr>
          <w:p w:rsidR="004F24E1" w:rsidRPr="006152E2" w:rsidRDefault="004F24E1" w:rsidP="00334440">
            <w:pPr>
              <w:widowControl/>
              <w:tabs>
                <w:tab w:val="left" w:pos="326"/>
                <w:tab w:val="left" w:pos="8122"/>
                <w:tab w:val="left" w:pos="8246"/>
              </w:tabs>
              <w:spacing w:after="58"/>
              <w:rPr>
                <w:rFonts w:ascii="Arial" w:hAnsi="Arial" w:cs="Arial"/>
                <w:b/>
                <w:sz w:val="20"/>
                <w:szCs w:val="20"/>
                <w:lang w:val="it-IT"/>
              </w:rPr>
            </w:pPr>
            <w:r>
              <w:rPr>
                <w:rFonts w:ascii="Arial" w:hAnsi="Arial" w:cs="Arial"/>
                <w:b/>
                <w:sz w:val="20"/>
                <w:szCs w:val="20"/>
                <w:lang w:val="it-IT"/>
              </w:rPr>
              <w:t>DIPENDENTE</w:t>
            </w: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rPr>
                <w:rFonts w:ascii="Arial" w:hAnsi="Arial" w:cs="Arial"/>
                <w:sz w:val="20"/>
                <w:szCs w:val="20"/>
              </w:rPr>
            </w:pPr>
            <w:r w:rsidRPr="003F35AB">
              <w:rPr>
                <w:rFonts w:ascii="Arial" w:hAnsi="Arial" w:cs="Arial"/>
                <w:sz w:val="20"/>
                <w:szCs w:val="20"/>
              </w:rPr>
              <w:t>Ognuna delle persone, compresi gli Amministratori, indicate nella Scheda di Copertura e ivi identificate nominativamente oppure genericamente per gruppi o categorie, la quale partecipi alle attività istituzionali del Contraente, anche se non alle</w:t>
            </w:r>
            <w:r w:rsidRPr="003F35AB">
              <w:rPr>
                <w:rFonts w:ascii="Arial" w:hAnsi="Arial" w:cs="Arial"/>
                <w:spacing w:val="-4"/>
                <w:sz w:val="20"/>
                <w:szCs w:val="20"/>
              </w:rPr>
              <w:t xml:space="preserve"> </w:t>
            </w:r>
            <w:r w:rsidRPr="003F35AB">
              <w:rPr>
                <w:rFonts w:ascii="Arial" w:hAnsi="Arial" w:cs="Arial"/>
                <w:sz w:val="20"/>
                <w:szCs w:val="20"/>
              </w:rPr>
              <w:t>sue</w:t>
            </w:r>
            <w:r w:rsidRPr="003F35AB">
              <w:rPr>
                <w:rFonts w:ascii="Arial" w:hAnsi="Arial" w:cs="Arial"/>
                <w:spacing w:val="-4"/>
                <w:sz w:val="20"/>
                <w:szCs w:val="20"/>
              </w:rPr>
              <w:t xml:space="preserve"> </w:t>
            </w:r>
            <w:r w:rsidRPr="003F35AB">
              <w:rPr>
                <w:rFonts w:ascii="Arial" w:hAnsi="Arial" w:cs="Arial"/>
                <w:sz w:val="20"/>
                <w:szCs w:val="20"/>
              </w:rPr>
              <w:t>dirette</w:t>
            </w:r>
            <w:r w:rsidRPr="003F35AB">
              <w:rPr>
                <w:rFonts w:ascii="Arial" w:hAnsi="Arial" w:cs="Arial"/>
                <w:spacing w:val="-4"/>
                <w:sz w:val="20"/>
                <w:szCs w:val="20"/>
              </w:rPr>
              <w:t xml:space="preserve"> </w:t>
            </w:r>
            <w:r w:rsidRPr="003F35AB">
              <w:rPr>
                <w:rFonts w:ascii="Arial" w:hAnsi="Arial" w:cs="Arial"/>
                <w:sz w:val="20"/>
                <w:szCs w:val="20"/>
              </w:rPr>
              <w:t>dipendenze,</w:t>
            </w:r>
            <w:r w:rsidRPr="003F35AB">
              <w:rPr>
                <w:rFonts w:ascii="Arial" w:hAnsi="Arial" w:cs="Arial"/>
                <w:spacing w:val="-3"/>
                <w:sz w:val="20"/>
                <w:szCs w:val="20"/>
              </w:rPr>
              <w:t xml:space="preserve"> </w:t>
            </w:r>
            <w:r w:rsidRPr="003F35AB">
              <w:rPr>
                <w:rFonts w:ascii="Arial" w:hAnsi="Arial" w:cs="Arial"/>
                <w:sz w:val="20"/>
                <w:szCs w:val="20"/>
              </w:rPr>
              <w:t>e</w:t>
            </w:r>
            <w:r w:rsidRPr="003F35AB">
              <w:rPr>
                <w:rFonts w:ascii="Arial" w:hAnsi="Arial" w:cs="Arial"/>
                <w:spacing w:val="-2"/>
                <w:sz w:val="20"/>
                <w:szCs w:val="20"/>
              </w:rPr>
              <w:t xml:space="preserve"> </w:t>
            </w:r>
            <w:r w:rsidRPr="003F35AB">
              <w:rPr>
                <w:rFonts w:ascii="Arial" w:hAnsi="Arial" w:cs="Arial"/>
                <w:sz w:val="20"/>
                <w:szCs w:val="20"/>
              </w:rPr>
              <w:t>abbia</w:t>
            </w:r>
            <w:r w:rsidRPr="003F35AB">
              <w:rPr>
                <w:rFonts w:ascii="Arial" w:hAnsi="Arial" w:cs="Arial"/>
                <w:spacing w:val="-3"/>
                <w:sz w:val="20"/>
                <w:szCs w:val="20"/>
              </w:rPr>
              <w:t xml:space="preserve"> </w:t>
            </w:r>
            <w:r w:rsidRPr="003F35AB">
              <w:rPr>
                <w:rFonts w:ascii="Arial" w:hAnsi="Arial" w:cs="Arial"/>
                <w:sz w:val="20"/>
                <w:szCs w:val="20"/>
              </w:rPr>
              <w:t>pertanto</w:t>
            </w:r>
            <w:r w:rsidRPr="003F35AB">
              <w:rPr>
                <w:rFonts w:ascii="Arial" w:hAnsi="Arial" w:cs="Arial"/>
                <w:spacing w:val="-3"/>
                <w:sz w:val="20"/>
                <w:szCs w:val="20"/>
              </w:rPr>
              <w:t xml:space="preserve"> </w:t>
            </w:r>
            <w:r w:rsidRPr="003F35AB">
              <w:rPr>
                <w:rFonts w:ascii="Arial" w:hAnsi="Arial" w:cs="Arial"/>
                <w:sz w:val="20"/>
                <w:szCs w:val="20"/>
              </w:rPr>
              <w:t>un</w:t>
            </w:r>
            <w:r w:rsidRPr="003F35AB">
              <w:rPr>
                <w:rFonts w:ascii="Arial" w:hAnsi="Arial" w:cs="Arial"/>
                <w:spacing w:val="-4"/>
                <w:sz w:val="20"/>
                <w:szCs w:val="20"/>
              </w:rPr>
              <w:t xml:space="preserve"> </w:t>
            </w:r>
            <w:r w:rsidRPr="003F35AB">
              <w:rPr>
                <w:rFonts w:ascii="Arial" w:hAnsi="Arial" w:cs="Arial"/>
                <w:sz w:val="20"/>
                <w:szCs w:val="20"/>
              </w:rPr>
              <w:t>rapporto</w:t>
            </w:r>
            <w:r w:rsidRPr="003F35AB">
              <w:rPr>
                <w:rFonts w:ascii="Arial" w:hAnsi="Arial" w:cs="Arial"/>
                <w:spacing w:val="-4"/>
                <w:sz w:val="20"/>
                <w:szCs w:val="20"/>
              </w:rPr>
              <w:t xml:space="preserve"> </w:t>
            </w:r>
            <w:r w:rsidRPr="003F35AB">
              <w:rPr>
                <w:rFonts w:ascii="Arial" w:hAnsi="Arial" w:cs="Arial"/>
                <w:sz w:val="20"/>
                <w:szCs w:val="20"/>
              </w:rPr>
              <w:t>di</w:t>
            </w:r>
            <w:r w:rsidRPr="003F35AB">
              <w:rPr>
                <w:rFonts w:ascii="Arial" w:hAnsi="Arial" w:cs="Arial"/>
                <w:spacing w:val="-4"/>
                <w:sz w:val="20"/>
                <w:szCs w:val="20"/>
              </w:rPr>
              <w:t xml:space="preserve"> </w:t>
            </w:r>
            <w:r w:rsidRPr="003F35AB">
              <w:rPr>
                <w:rFonts w:ascii="Arial" w:hAnsi="Arial" w:cs="Arial"/>
                <w:sz w:val="20"/>
                <w:szCs w:val="20"/>
              </w:rPr>
              <w:t>servizio</w:t>
            </w:r>
            <w:r w:rsidRPr="003F35AB">
              <w:rPr>
                <w:rFonts w:ascii="Arial" w:hAnsi="Arial" w:cs="Arial"/>
                <w:spacing w:val="4"/>
                <w:sz w:val="20"/>
                <w:szCs w:val="20"/>
              </w:rPr>
              <w:t xml:space="preserve"> </w:t>
            </w:r>
            <w:r w:rsidRPr="003F35AB">
              <w:rPr>
                <w:rFonts w:ascii="Arial" w:hAnsi="Arial" w:cs="Arial"/>
                <w:sz w:val="20"/>
                <w:szCs w:val="20"/>
              </w:rPr>
              <w:t>o</w:t>
            </w:r>
            <w:r w:rsidRPr="003F35AB">
              <w:rPr>
                <w:rFonts w:ascii="Arial" w:hAnsi="Arial" w:cs="Arial"/>
                <w:spacing w:val="-3"/>
                <w:sz w:val="20"/>
                <w:szCs w:val="20"/>
              </w:rPr>
              <w:t xml:space="preserve"> </w:t>
            </w:r>
            <w:r w:rsidRPr="003F35AB">
              <w:rPr>
                <w:rFonts w:ascii="Arial" w:hAnsi="Arial" w:cs="Arial"/>
                <w:sz w:val="20"/>
                <w:szCs w:val="20"/>
              </w:rPr>
              <w:t>un</w:t>
            </w:r>
            <w:r w:rsidRPr="003F35AB">
              <w:rPr>
                <w:rFonts w:ascii="Arial" w:hAnsi="Arial" w:cs="Arial"/>
                <w:spacing w:val="-3"/>
                <w:sz w:val="20"/>
                <w:szCs w:val="20"/>
              </w:rPr>
              <w:t xml:space="preserve"> </w:t>
            </w:r>
            <w:r w:rsidRPr="003F35AB">
              <w:rPr>
                <w:rFonts w:ascii="Arial" w:hAnsi="Arial" w:cs="Arial"/>
                <w:sz w:val="20"/>
                <w:szCs w:val="20"/>
              </w:rPr>
              <w:t>mandato</w:t>
            </w:r>
            <w:r w:rsidRPr="003F35AB">
              <w:rPr>
                <w:rFonts w:ascii="Arial" w:hAnsi="Arial" w:cs="Arial"/>
                <w:spacing w:val="-3"/>
                <w:sz w:val="20"/>
                <w:szCs w:val="20"/>
              </w:rPr>
              <w:t xml:space="preserve"> </w:t>
            </w:r>
            <w:r w:rsidRPr="003F35AB">
              <w:rPr>
                <w:rFonts w:ascii="Arial" w:hAnsi="Arial" w:cs="Arial"/>
                <w:sz w:val="20"/>
                <w:szCs w:val="20"/>
              </w:rPr>
              <w:t>con</w:t>
            </w:r>
            <w:r w:rsidRPr="003F35AB">
              <w:rPr>
                <w:rFonts w:ascii="Arial" w:hAnsi="Arial" w:cs="Arial"/>
                <w:spacing w:val="-3"/>
                <w:sz w:val="20"/>
                <w:szCs w:val="20"/>
              </w:rPr>
              <w:t xml:space="preserve"> </w:t>
            </w:r>
            <w:smartTag w:uri="urn:schemas-microsoft-com:office:smarttags" w:element="PersonName">
              <w:smartTagPr>
                <w:attr w:name="ProductID" w:val="la Pubblica Amministrazione"/>
              </w:smartTagPr>
              <w:r w:rsidRPr="003F35AB">
                <w:rPr>
                  <w:rFonts w:ascii="Arial" w:hAnsi="Arial" w:cs="Arial"/>
                  <w:sz w:val="20"/>
                  <w:szCs w:val="20"/>
                </w:rPr>
                <w:t>la</w:t>
              </w:r>
              <w:r w:rsidRPr="003F35AB">
                <w:rPr>
                  <w:rFonts w:ascii="Arial" w:hAnsi="Arial" w:cs="Arial"/>
                  <w:spacing w:val="-4"/>
                  <w:sz w:val="20"/>
                  <w:szCs w:val="20"/>
                </w:rPr>
                <w:t xml:space="preserve"> </w:t>
              </w:r>
              <w:r w:rsidRPr="003F35AB">
                <w:rPr>
                  <w:rFonts w:ascii="Arial" w:hAnsi="Arial" w:cs="Arial"/>
                  <w:sz w:val="20"/>
                  <w:szCs w:val="20"/>
                </w:rPr>
                <w:t>Pubblica</w:t>
              </w:r>
              <w:r>
                <w:rPr>
                  <w:rFonts w:ascii="Arial" w:hAnsi="Arial" w:cs="Arial"/>
                  <w:sz w:val="20"/>
                  <w:szCs w:val="20"/>
                </w:rPr>
                <w:t xml:space="preserve"> Amministrazione</w:t>
              </w:r>
            </w:smartTag>
            <w:r w:rsidRPr="003F35AB">
              <w:rPr>
                <w:rFonts w:ascii="Arial" w:hAnsi="Arial" w:cs="Arial"/>
                <w:spacing w:val="-3"/>
                <w:sz w:val="20"/>
                <w:szCs w:val="20"/>
              </w:rPr>
              <w:t xml:space="preserve"> </w:t>
            </w:r>
          </w:p>
          <w:p w:rsidR="004F24E1" w:rsidRPr="003F35AB" w:rsidRDefault="004F24E1" w:rsidP="00334440">
            <w:pPr>
              <w:widowControl/>
              <w:tabs>
                <w:tab w:val="left" w:pos="326"/>
                <w:tab w:val="left" w:pos="8122"/>
                <w:tab w:val="left" w:pos="8246"/>
              </w:tabs>
              <w:spacing w:after="58"/>
              <w:jc w:val="both"/>
              <w:rPr>
                <w:rFonts w:ascii="Arial" w:hAnsi="Arial" w:cs="Arial"/>
                <w:sz w:val="20"/>
                <w:szCs w:val="20"/>
                <w:lang w:val="it-IT"/>
              </w:rPr>
            </w:pPr>
          </w:p>
        </w:tc>
      </w:tr>
      <w:tr w:rsidR="004F24E1" w:rsidRPr="003C408C" w:rsidTr="00334440">
        <w:trPr>
          <w:trHeight w:hRule="exact" w:val="170"/>
        </w:trPr>
        <w:tc>
          <w:tcPr>
            <w:tcW w:w="2521" w:type="dxa"/>
            <w:tcBorders>
              <w:top w:val="nil"/>
              <w:left w:val="nil"/>
              <w:right w:val="nil"/>
            </w:tcBorders>
            <w:vAlign w:val="center"/>
          </w:tcPr>
          <w:p w:rsidR="004F24E1" w:rsidRPr="00FE10CC" w:rsidRDefault="004F24E1"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FRANCHIGIA</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3F35AB">
              <w:rPr>
                <w:rFonts w:ascii="Arial" w:hAnsi="Arial" w:cs="Arial"/>
                <w:sz w:val="20"/>
                <w:szCs w:val="20"/>
                <w:lang w:val="it-IT"/>
              </w:rPr>
              <w:t>L’importo prestabilito di danno indennizzabile che rimane a carico dell’Assicurato.</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INDENNIZZO</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pStyle w:val="BodyText"/>
              <w:rPr>
                <w:rFonts w:ascii="Arial" w:hAnsi="Arial" w:cs="Arial"/>
                <w:sz w:val="20"/>
                <w:szCs w:val="20"/>
              </w:rPr>
            </w:pPr>
            <w:r w:rsidRPr="003F35AB">
              <w:rPr>
                <w:rFonts w:ascii="Arial" w:hAnsi="Arial" w:cs="Arial"/>
                <w:sz w:val="20"/>
                <w:szCs w:val="20"/>
              </w:rPr>
              <w:t>La somma dovuta dagli Assicuratori in caso di Sinistro che produca gli effetti previsti in polizza.</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MASSIMALE</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F35AB">
            <w:pPr>
              <w:pStyle w:val="BodyText"/>
              <w:rPr>
                <w:rFonts w:ascii="Arial" w:hAnsi="Arial" w:cs="Arial"/>
                <w:sz w:val="20"/>
                <w:szCs w:val="20"/>
              </w:rPr>
            </w:pPr>
            <w:r w:rsidRPr="003F35AB">
              <w:rPr>
                <w:rFonts w:ascii="Arial" w:hAnsi="Arial" w:cs="Arial"/>
                <w:sz w:val="20"/>
                <w:szCs w:val="20"/>
              </w:rPr>
              <w:t>La massima esposizione degli Assicuratori per ogni Sinistro.</w:t>
            </w:r>
          </w:p>
          <w:p w:rsidR="004F24E1" w:rsidRPr="003F35AB" w:rsidRDefault="004F24E1" w:rsidP="003F35AB">
            <w:pPr>
              <w:pStyle w:val="BodyText"/>
              <w:rPr>
                <w:rFonts w:ascii="Arial" w:hAnsi="Arial" w:cs="Arial"/>
                <w:sz w:val="20"/>
                <w:szCs w:val="20"/>
              </w:rPr>
            </w:pP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6152E2">
              <w:rPr>
                <w:rFonts w:ascii="Arial" w:hAnsi="Arial" w:cs="Arial"/>
                <w:b/>
                <w:sz w:val="20"/>
                <w:szCs w:val="20"/>
                <w:lang w:val="it-IT"/>
              </w:rPr>
              <w:t>PER</w:t>
            </w:r>
            <w:r>
              <w:rPr>
                <w:rFonts w:ascii="Arial" w:hAnsi="Arial" w:cs="Arial"/>
                <w:b/>
                <w:sz w:val="20"/>
                <w:szCs w:val="20"/>
                <w:lang w:val="it-IT"/>
              </w:rPr>
              <w:t>DITE PATRIMONIALI</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rPr>
                <w:rFonts w:ascii="Arial" w:hAnsi="Arial" w:cs="Arial"/>
                <w:sz w:val="20"/>
                <w:szCs w:val="20"/>
              </w:rPr>
            </w:pPr>
            <w:r w:rsidRPr="003F35AB">
              <w:rPr>
                <w:rFonts w:ascii="Arial" w:hAnsi="Arial" w:cs="Arial"/>
                <w:sz w:val="20"/>
                <w:szCs w:val="20"/>
              </w:rPr>
              <w:t>Il pregiudizio economico subito da terzi che non sia conseguenza di Danni Materiali.</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6152E2"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6152E2">
              <w:rPr>
                <w:rFonts w:ascii="Arial" w:hAnsi="Arial" w:cs="Arial"/>
                <w:b/>
                <w:sz w:val="20"/>
                <w:szCs w:val="20"/>
                <w:lang w:val="it-IT"/>
              </w:rPr>
              <w:t>PERIODO ASSICURATIVO</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3F35AB">
              <w:rPr>
                <w:rFonts w:ascii="Arial" w:hAnsi="Arial" w:cs="Arial"/>
                <w:sz w:val="20"/>
                <w:szCs w:val="20"/>
                <w:lang w:val="it-IT"/>
              </w:rPr>
              <w:t>Durata della copertura ai fini dell’applicazione di limiti, franchigie e scoperti e determinazione del premio. Equivale ad una annualità fatto salvo dove diversamente indicato.</w:t>
            </w:r>
          </w:p>
        </w:tc>
      </w:tr>
      <w:tr w:rsidR="004F24E1" w:rsidRPr="006152E2"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6152E2">
              <w:rPr>
                <w:rFonts w:ascii="Arial" w:hAnsi="Arial" w:cs="Arial"/>
                <w:b/>
                <w:sz w:val="20"/>
                <w:szCs w:val="20"/>
                <w:lang w:val="it-IT"/>
              </w:rPr>
              <w:t xml:space="preserve">PERIODO </w:t>
            </w:r>
            <w:r>
              <w:rPr>
                <w:rFonts w:ascii="Arial" w:hAnsi="Arial" w:cs="Arial"/>
                <w:b/>
                <w:sz w:val="20"/>
                <w:szCs w:val="20"/>
                <w:lang w:val="it-IT"/>
              </w:rPr>
              <w:t>DI EFFICACIA</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F35AB">
            <w:pPr>
              <w:pStyle w:val="BodyText"/>
              <w:spacing w:line="243" w:lineRule="exact"/>
              <w:rPr>
                <w:rFonts w:ascii="Arial" w:hAnsi="Arial" w:cs="Arial"/>
                <w:sz w:val="20"/>
                <w:szCs w:val="20"/>
              </w:rPr>
            </w:pPr>
            <w:r w:rsidRPr="003F35AB">
              <w:rPr>
                <w:rFonts w:ascii="Arial" w:hAnsi="Arial" w:cs="Arial"/>
                <w:sz w:val="20"/>
                <w:szCs w:val="20"/>
              </w:rPr>
              <w:t>Il periodo intercorrente tra la data di retroattività convenuta e la data di scadenza della Durata del Contratto.</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C324A9">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POLIZZA</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vAlign w:val="center"/>
          </w:tcPr>
          <w:p w:rsidR="004F24E1" w:rsidRPr="003F35AB" w:rsidRDefault="004F24E1" w:rsidP="00334440">
            <w:pPr>
              <w:jc w:val="both"/>
              <w:rPr>
                <w:rFonts w:ascii="Arial" w:hAnsi="Arial" w:cs="Arial"/>
                <w:sz w:val="20"/>
                <w:szCs w:val="20"/>
                <w:lang w:val="it-IT"/>
              </w:rPr>
            </w:pPr>
            <w:r w:rsidRPr="003F35AB">
              <w:rPr>
                <w:rFonts w:ascii="Arial" w:hAnsi="Arial" w:cs="Arial"/>
                <w:sz w:val="20"/>
                <w:szCs w:val="20"/>
                <w:lang w:val="it-IT"/>
              </w:rPr>
              <w:t>Il documento che prova l’assicurazione.</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C324A9">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PREMIO</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vAlign w:val="center"/>
          </w:tcPr>
          <w:p w:rsidR="004F24E1" w:rsidRPr="003F35AB" w:rsidRDefault="004F24E1" w:rsidP="000047CE">
            <w:pPr>
              <w:jc w:val="both"/>
              <w:rPr>
                <w:rFonts w:ascii="Arial" w:hAnsi="Arial" w:cs="Arial"/>
                <w:sz w:val="20"/>
                <w:szCs w:val="20"/>
                <w:lang w:val="it-IT"/>
              </w:rPr>
            </w:pPr>
            <w:r w:rsidRPr="003F35AB">
              <w:rPr>
                <w:rFonts w:ascii="Arial" w:hAnsi="Arial" w:cs="Arial"/>
                <w:sz w:val="20"/>
                <w:szCs w:val="20"/>
                <w:lang w:val="it-IT"/>
              </w:rPr>
              <w:t>La somma dovuta alla Società.</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E90203">
        <w:tc>
          <w:tcPr>
            <w:tcW w:w="2521" w:type="dxa"/>
            <w:tcBorders>
              <w:top w:val="nil"/>
              <w:left w:val="nil"/>
              <w:bottom w:val="nil"/>
              <w:right w:val="nil"/>
            </w:tcBorders>
            <w:shd w:val="clear" w:color="auto" w:fill="FBD4B4"/>
            <w:vAlign w:val="center"/>
          </w:tcPr>
          <w:p w:rsidR="004F24E1" w:rsidRPr="006152E2" w:rsidRDefault="004F24E1" w:rsidP="00E9020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P</w:t>
            </w:r>
            <w:r>
              <w:rPr>
                <w:rFonts w:ascii="Arial" w:hAnsi="Arial" w:cs="Arial"/>
                <w:b/>
                <w:sz w:val="20"/>
                <w:szCs w:val="20"/>
                <w:lang w:val="it-IT"/>
              </w:rPr>
              <w:t>UBBLICA AMMINISTRAZIONE</w:t>
            </w:r>
          </w:p>
        </w:tc>
        <w:tc>
          <w:tcPr>
            <w:tcW w:w="260" w:type="dxa"/>
            <w:tcBorders>
              <w:top w:val="nil"/>
              <w:left w:val="nil"/>
              <w:bottom w:val="nil"/>
              <w:right w:val="nil"/>
            </w:tcBorders>
            <w:vAlign w:val="center"/>
          </w:tcPr>
          <w:p w:rsidR="004F24E1" w:rsidRPr="006152E2" w:rsidRDefault="004F24E1" w:rsidP="00E9020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E9020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spacing w:before="1"/>
              <w:rPr>
                <w:rFonts w:ascii="Arial" w:hAnsi="Arial" w:cs="Arial"/>
                <w:sz w:val="20"/>
                <w:szCs w:val="20"/>
              </w:rPr>
            </w:pPr>
            <w:r w:rsidRPr="003F35AB">
              <w:rPr>
                <w:rFonts w:ascii="Arial" w:hAnsi="Arial" w:cs="Arial"/>
                <w:sz w:val="20"/>
                <w:szCs w:val="20"/>
              </w:rPr>
              <w:t>Regioni, Province, Comuni, Comunità Montane, Aziende Speciali, Consorzi Pubblici, IPAB, Case di Riposo, ATER, USSL, ASL, Ospedali, Case di Riposo Pubbliche, Società controllate o partecipate da Enti Pubblici, lo Stato ed Enti Pubblici in genere, e</w:t>
            </w:r>
            <w:r w:rsidRPr="003F35AB">
              <w:rPr>
                <w:rFonts w:ascii="Arial" w:hAnsi="Arial" w:cs="Arial"/>
                <w:spacing w:val="-4"/>
                <w:sz w:val="20"/>
                <w:szCs w:val="20"/>
              </w:rPr>
              <w:t xml:space="preserve"> </w:t>
            </w:r>
            <w:r w:rsidRPr="003F35AB">
              <w:rPr>
                <w:rFonts w:ascii="Arial" w:hAnsi="Arial" w:cs="Arial"/>
                <w:sz w:val="20"/>
                <w:szCs w:val="20"/>
              </w:rPr>
              <w:t>comunque</w:t>
            </w:r>
            <w:r w:rsidRPr="003F35AB">
              <w:rPr>
                <w:rFonts w:ascii="Arial" w:hAnsi="Arial" w:cs="Arial"/>
                <w:spacing w:val="-4"/>
                <w:sz w:val="20"/>
                <w:szCs w:val="20"/>
              </w:rPr>
              <w:t xml:space="preserve"> </w:t>
            </w:r>
            <w:r w:rsidRPr="003F35AB">
              <w:rPr>
                <w:rFonts w:ascii="Arial" w:hAnsi="Arial" w:cs="Arial"/>
                <w:sz w:val="20"/>
                <w:szCs w:val="20"/>
              </w:rPr>
              <w:t>ogni</w:t>
            </w:r>
            <w:r w:rsidRPr="003F35AB">
              <w:rPr>
                <w:rFonts w:ascii="Arial" w:hAnsi="Arial" w:cs="Arial"/>
                <w:spacing w:val="-4"/>
                <w:sz w:val="20"/>
                <w:szCs w:val="20"/>
              </w:rPr>
              <w:t xml:space="preserve"> </w:t>
            </w:r>
            <w:r w:rsidRPr="003F35AB">
              <w:rPr>
                <w:rFonts w:ascii="Arial" w:hAnsi="Arial" w:cs="Arial"/>
                <w:sz w:val="20"/>
                <w:szCs w:val="20"/>
              </w:rPr>
              <w:t>ente</w:t>
            </w:r>
            <w:r w:rsidRPr="003F35AB">
              <w:rPr>
                <w:rFonts w:ascii="Arial" w:hAnsi="Arial" w:cs="Arial"/>
                <w:spacing w:val="-4"/>
                <w:sz w:val="20"/>
                <w:szCs w:val="20"/>
              </w:rPr>
              <w:t xml:space="preserve"> </w:t>
            </w:r>
            <w:r w:rsidRPr="003F35AB">
              <w:rPr>
                <w:rFonts w:ascii="Arial" w:hAnsi="Arial" w:cs="Arial"/>
                <w:sz w:val="20"/>
                <w:szCs w:val="20"/>
              </w:rPr>
              <w:t>la</w:t>
            </w:r>
            <w:r w:rsidRPr="003F35AB">
              <w:rPr>
                <w:rFonts w:ascii="Arial" w:hAnsi="Arial" w:cs="Arial"/>
                <w:spacing w:val="-3"/>
                <w:sz w:val="20"/>
                <w:szCs w:val="20"/>
              </w:rPr>
              <w:t xml:space="preserve"> </w:t>
            </w:r>
            <w:r w:rsidRPr="003F35AB">
              <w:rPr>
                <w:rFonts w:ascii="Arial" w:hAnsi="Arial" w:cs="Arial"/>
                <w:sz w:val="20"/>
                <w:szCs w:val="20"/>
              </w:rPr>
              <w:t>cui</w:t>
            </w:r>
            <w:r w:rsidRPr="003F35AB">
              <w:rPr>
                <w:rFonts w:ascii="Arial" w:hAnsi="Arial" w:cs="Arial"/>
                <w:spacing w:val="-4"/>
                <w:sz w:val="20"/>
                <w:szCs w:val="20"/>
              </w:rPr>
              <w:t xml:space="preserve"> </w:t>
            </w:r>
            <w:r w:rsidRPr="003F35AB">
              <w:rPr>
                <w:rFonts w:ascii="Arial" w:hAnsi="Arial" w:cs="Arial"/>
                <w:sz w:val="20"/>
                <w:szCs w:val="20"/>
              </w:rPr>
              <w:t>attività</w:t>
            </w:r>
            <w:r w:rsidRPr="003F35AB">
              <w:rPr>
                <w:rFonts w:ascii="Arial" w:hAnsi="Arial" w:cs="Arial"/>
                <w:spacing w:val="-3"/>
                <w:sz w:val="20"/>
                <w:szCs w:val="20"/>
              </w:rPr>
              <w:t xml:space="preserve"> </w:t>
            </w:r>
            <w:r w:rsidRPr="003F35AB">
              <w:rPr>
                <w:rFonts w:ascii="Arial" w:hAnsi="Arial" w:cs="Arial"/>
                <w:sz w:val="20"/>
                <w:szCs w:val="20"/>
              </w:rPr>
              <w:t>sia</w:t>
            </w:r>
            <w:r w:rsidRPr="003F35AB">
              <w:rPr>
                <w:rFonts w:ascii="Arial" w:hAnsi="Arial" w:cs="Arial"/>
                <w:spacing w:val="-3"/>
                <w:sz w:val="20"/>
                <w:szCs w:val="20"/>
              </w:rPr>
              <w:t xml:space="preserve"> </w:t>
            </w:r>
            <w:r w:rsidRPr="003F35AB">
              <w:rPr>
                <w:rFonts w:ascii="Arial" w:hAnsi="Arial" w:cs="Arial"/>
                <w:sz w:val="20"/>
                <w:szCs w:val="20"/>
              </w:rPr>
              <w:t>soggetta</w:t>
            </w:r>
            <w:r w:rsidRPr="003F35AB">
              <w:rPr>
                <w:rFonts w:ascii="Arial" w:hAnsi="Arial" w:cs="Arial"/>
                <w:spacing w:val="-3"/>
                <w:sz w:val="20"/>
                <w:szCs w:val="20"/>
              </w:rPr>
              <w:t xml:space="preserve"> </w:t>
            </w:r>
            <w:r w:rsidRPr="003F35AB">
              <w:rPr>
                <w:rFonts w:ascii="Arial" w:hAnsi="Arial" w:cs="Arial"/>
                <w:sz w:val="20"/>
                <w:szCs w:val="20"/>
              </w:rPr>
              <w:t>alla</w:t>
            </w:r>
            <w:r w:rsidRPr="003F35AB">
              <w:rPr>
                <w:rFonts w:ascii="Arial" w:hAnsi="Arial" w:cs="Arial"/>
                <w:spacing w:val="-3"/>
                <w:sz w:val="20"/>
                <w:szCs w:val="20"/>
              </w:rPr>
              <w:t xml:space="preserve"> </w:t>
            </w:r>
            <w:r w:rsidRPr="003F35AB">
              <w:rPr>
                <w:rFonts w:ascii="Arial" w:hAnsi="Arial" w:cs="Arial"/>
                <w:sz w:val="20"/>
                <w:szCs w:val="20"/>
              </w:rPr>
              <w:t>giurisdizione</w:t>
            </w:r>
            <w:r w:rsidRPr="003F35AB">
              <w:rPr>
                <w:rFonts w:ascii="Arial" w:hAnsi="Arial" w:cs="Arial"/>
                <w:spacing w:val="-4"/>
                <w:sz w:val="20"/>
                <w:szCs w:val="20"/>
              </w:rPr>
              <w:t xml:space="preserve"> </w:t>
            </w:r>
            <w:r w:rsidRPr="003F35AB">
              <w:rPr>
                <w:rFonts w:ascii="Arial" w:hAnsi="Arial" w:cs="Arial"/>
                <w:sz w:val="20"/>
                <w:szCs w:val="20"/>
              </w:rPr>
              <w:t>della</w:t>
            </w:r>
            <w:r w:rsidRPr="003F35AB">
              <w:rPr>
                <w:rFonts w:ascii="Arial" w:hAnsi="Arial" w:cs="Arial"/>
                <w:spacing w:val="-3"/>
                <w:sz w:val="20"/>
                <w:szCs w:val="20"/>
              </w:rPr>
              <w:t xml:space="preserve"> </w:t>
            </w:r>
            <w:r w:rsidRPr="003F35AB">
              <w:rPr>
                <w:rFonts w:ascii="Arial" w:hAnsi="Arial" w:cs="Arial"/>
                <w:sz w:val="20"/>
                <w:szCs w:val="20"/>
              </w:rPr>
              <w:t>Corte</w:t>
            </w:r>
            <w:r w:rsidRPr="003F35AB">
              <w:rPr>
                <w:rFonts w:ascii="Arial" w:hAnsi="Arial" w:cs="Arial"/>
                <w:spacing w:val="-3"/>
                <w:sz w:val="20"/>
                <w:szCs w:val="20"/>
              </w:rPr>
              <w:t xml:space="preserve"> </w:t>
            </w:r>
            <w:r w:rsidRPr="003F35AB">
              <w:rPr>
                <w:rFonts w:ascii="Arial" w:hAnsi="Arial" w:cs="Arial"/>
                <w:sz w:val="20"/>
                <w:szCs w:val="20"/>
              </w:rPr>
              <w:t>dei</w:t>
            </w:r>
            <w:r w:rsidRPr="003F35AB">
              <w:rPr>
                <w:rFonts w:ascii="Arial" w:hAnsi="Arial" w:cs="Arial"/>
                <w:spacing w:val="-1"/>
                <w:sz w:val="20"/>
                <w:szCs w:val="20"/>
              </w:rPr>
              <w:t xml:space="preserve"> </w:t>
            </w:r>
            <w:r w:rsidRPr="003F35AB">
              <w:rPr>
                <w:rFonts w:ascii="Arial" w:hAnsi="Arial" w:cs="Arial"/>
                <w:sz w:val="20"/>
                <w:szCs w:val="20"/>
              </w:rPr>
              <w:t>Conti.</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RESPONSABILITA’ AMMINISTRATIVA</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pStyle w:val="BodyText"/>
              <w:rPr>
                <w:rFonts w:ascii="Arial" w:hAnsi="Arial" w:cs="Arial"/>
                <w:sz w:val="20"/>
                <w:szCs w:val="20"/>
              </w:rPr>
            </w:pPr>
            <w:r w:rsidRPr="003F35AB">
              <w:rPr>
                <w:rFonts w:ascii="Arial" w:hAnsi="Arial" w:cs="Arial"/>
                <w:sz w:val="20"/>
                <w:szCs w:val="20"/>
              </w:rPr>
              <w:t>La responsabilità gravante su taluno dei Dipendenti sopra definiti che, avendo disatteso obblighi o doveri derivanti dal proprio mandato o dal proprio rapporto di servizio con la Pubblica Amministrazione, abbia cagionato una Perdita Patrimoniale all’Assicurato, ad un altro Ente Pubblico o, più in generale, alla Pubblica Amministrazione o allo Stato.</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RESPONSABILITA’ AMMINISTRATIVA-CONTABILE</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pStyle w:val="BodyText"/>
              <w:rPr>
                <w:rFonts w:ascii="Arial" w:hAnsi="Arial" w:cs="Arial"/>
                <w:sz w:val="20"/>
                <w:szCs w:val="20"/>
              </w:rPr>
            </w:pPr>
            <w:r w:rsidRPr="003F35AB">
              <w:rPr>
                <w:rFonts w:ascii="Arial" w:hAnsi="Arial" w:cs="Arial"/>
                <w:sz w:val="20"/>
                <w:szCs w:val="20"/>
              </w:rPr>
              <w:t>La Responsabilità Amministrativa sopra definita, gravante su taluno dei Dipendenti sopra definiti quando agisca quale “agente contabile” nella gestione di beni, valori o denaro pubblico.</w:t>
            </w:r>
          </w:p>
        </w:tc>
      </w:tr>
      <w:tr w:rsidR="004F24E1" w:rsidRPr="003C408C" w:rsidTr="000047CE">
        <w:trPr>
          <w:trHeight w:hRule="exact" w:val="170"/>
        </w:trPr>
        <w:tc>
          <w:tcPr>
            <w:tcW w:w="2521"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0047CE">
            <w:pPr>
              <w:spacing w:line="120" w:lineRule="exact"/>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0047CE">
            <w:pPr>
              <w:spacing w:line="120" w:lineRule="exact"/>
              <w:jc w:val="both"/>
              <w:rPr>
                <w:rFonts w:ascii="Arial" w:hAnsi="Arial" w:cs="Arial"/>
                <w:b/>
                <w:sz w:val="20"/>
                <w:szCs w:val="20"/>
                <w:lang w:val="it-IT"/>
              </w:rPr>
            </w:pPr>
          </w:p>
          <w:p w:rsidR="004F24E1" w:rsidRPr="003F35AB"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0047CE">
        <w:tc>
          <w:tcPr>
            <w:tcW w:w="2521" w:type="dxa"/>
            <w:tcBorders>
              <w:top w:val="nil"/>
              <w:left w:val="nil"/>
              <w:bottom w:val="nil"/>
              <w:right w:val="nil"/>
            </w:tcBorders>
            <w:shd w:val="clear" w:color="auto" w:fill="FBD4B4"/>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RESPONSABILITA’ CIVILE</w:t>
            </w:r>
          </w:p>
        </w:tc>
        <w:tc>
          <w:tcPr>
            <w:tcW w:w="260" w:type="dxa"/>
            <w:tcBorders>
              <w:top w:val="nil"/>
              <w:left w:val="nil"/>
              <w:bottom w:val="nil"/>
              <w:right w:val="nil"/>
            </w:tcBorders>
            <w:vAlign w:val="center"/>
          </w:tcPr>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0047C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F35AB">
            <w:pPr>
              <w:pStyle w:val="BodyText"/>
              <w:rPr>
                <w:rFonts w:ascii="Arial" w:hAnsi="Arial" w:cs="Arial"/>
                <w:sz w:val="20"/>
                <w:szCs w:val="20"/>
              </w:rPr>
            </w:pPr>
            <w:r w:rsidRPr="003F35AB">
              <w:rPr>
                <w:rFonts w:ascii="Arial" w:hAnsi="Arial" w:cs="Arial"/>
                <w:sz w:val="20"/>
                <w:szCs w:val="20"/>
              </w:rPr>
              <w:t>La responsabilità che possa gravare sull’Assicurato in funzione dell’esercizio da parte di taluno dei Dipendenti sopra definiti delle funzioni e attività ai sensi degli Artt. 2043 e ss. C.C. e dell’Art. 28 Cost. per Perdite Patrimoniali arrecate a terzi, ivi inclusa la lesione di interessi legittimi.</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RISCHIO</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3F35AB">
              <w:rPr>
                <w:rFonts w:ascii="Arial" w:hAnsi="Arial" w:cs="Arial"/>
                <w:sz w:val="20"/>
                <w:szCs w:val="20"/>
                <w:lang w:val="it-IT"/>
              </w:rPr>
              <w:t>La probabilità del verificarsi del sinistro.</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SCOPERTO</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3F35AB">
              <w:rPr>
                <w:rFonts w:ascii="Arial" w:hAnsi="Arial" w:cs="Arial"/>
                <w:sz w:val="20"/>
                <w:szCs w:val="20"/>
                <w:lang w:val="it-IT"/>
              </w:rPr>
              <w:t>La percentuale prestabilita di danno indennizzabile che resta a carico dell’Assicurato.</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3C408C" w:rsidTr="00334440">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SINISTRO</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3F35AB" w:rsidRDefault="004F24E1" w:rsidP="00B972FA">
            <w:pPr>
              <w:pStyle w:val="BodyText"/>
              <w:rPr>
                <w:rFonts w:ascii="Arial" w:hAnsi="Arial" w:cs="Arial"/>
                <w:sz w:val="20"/>
                <w:szCs w:val="20"/>
              </w:rPr>
            </w:pPr>
            <w:r w:rsidRPr="003F35AB">
              <w:rPr>
                <w:rFonts w:ascii="Arial" w:hAnsi="Arial" w:cs="Arial"/>
                <w:sz w:val="20"/>
                <w:szCs w:val="20"/>
              </w:rPr>
              <w:t>Si configura un Sinistro quando l’Assicurato, per la prima volta nel corso del Periodo di Assicurazione, riceve una comunicazione con la quale viene ritenuto responsabile per Danni in sede civile o amministrativa, o con la quale gli viene fatta formale richiesta di risarcimento di tali danni, oppure quando taluno dei Dipendenti sopra definiti riceve un’informazione di garanzia o la notifica dell’avvio di un procedimento per Responsabilità Amministrativa.</w:t>
            </w:r>
          </w:p>
        </w:tc>
      </w:tr>
      <w:tr w:rsidR="004F24E1" w:rsidRPr="003C408C"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right w:val="nil"/>
            </w:tcBorders>
          </w:tcPr>
          <w:p w:rsidR="004F24E1" w:rsidRPr="003F35AB" w:rsidRDefault="004F24E1" w:rsidP="00334440">
            <w:pPr>
              <w:spacing w:line="120" w:lineRule="exact"/>
              <w:jc w:val="both"/>
              <w:rPr>
                <w:rFonts w:ascii="Arial" w:hAnsi="Arial" w:cs="Arial"/>
                <w:b/>
                <w:sz w:val="20"/>
                <w:szCs w:val="20"/>
                <w:lang w:val="it-IT"/>
              </w:rPr>
            </w:pPr>
          </w:p>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4F24E1" w:rsidRPr="006152E2" w:rsidTr="00C324A9">
        <w:tc>
          <w:tcPr>
            <w:tcW w:w="2521" w:type="dxa"/>
            <w:tcBorders>
              <w:top w:val="nil"/>
              <w:left w:val="nil"/>
              <w:bottom w:val="nil"/>
              <w:right w:val="nil"/>
            </w:tcBorders>
            <w:shd w:val="clear" w:color="auto" w:fill="FBD4B4"/>
            <w:vAlign w:val="center"/>
          </w:tcPr>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SOCIETA’</w:t>
            </w:r>
          </w:p>
        </w:tc>
        <w:tc>
          <w:tcPr>
            <w:tcW w:w="260" w:type="dxa"/>
            <w:tcBorders>
              <w:top w:val="nil"/>
              <w:left w:val="nil"/>
              <w:bottom w:val="nil"/>
              <w:right w:val="nil"/>
            </w:tcBorders>
            <w:vAlign w:val="center"/>
          </w:tcPr>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vAlign w:val="center"/>
          </w:tcPr>
          <w:p w:rsidR="004F24E1" w:rsidRPr="003F35AB"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3F35AB">
              <w:rPr>
                <w:rFonts w:ascii="Arial" w:hAnsi="Arial" w:cs="Arial"/>
                <w:sz w:val="20"/>
                <w:szCs w:val="20"/>
                <w:lang w:val="it-IT"/>
              </w:rPr>
              <w:t>L'impresa assicuratrice.</w:t>
            </w:r>
          </w:p>
        </w:tc>
      </w:tr>
      <w:tr w:rsidR="004F24E1" w:rsidRPr="00E90203" w:rsidTr="00334440">
        <w:trPr>
          <w:trHeight w:hRule="exact" w:val="170"/>
        </w:trPr>
        <w:tc>
          <w:tcPr>
            <w:tcW w:w="2521" w:type="dxa"/>
            <w:tcBorders>
              <w:top w:val="nil"/>
              <w:left w:val="nil"/>
              <w:bottom w:val="nil"/>
              <w:right w:val="nil"/>
            </w:tcBorders>
            <w:vAlign w:val="center"/>
          </w:tcPr>
          <w:p w:rsidR="004F24E1" w:rsidRPr="006152E2" w:rsidRDefault="004F24E1" w:rsidP="00334440">
            <w:pPr>
              <w:spacing w:line="120" w:lineRule="exact"/>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4F24E1" w:rsidRPr="006152E2" w:rsidRDefault="004F24E1" w:rsidP="00337998">
            <w:pPr>
              <w:spacing w:line="120" w:lineRule="exact"/>
              <w:rPr>
                <w:rFonts w:ascii="Arial" w:hAnsi="Arial" w:cs="Arial"/>
                <w:b/>
                <w:sz w:val="20"/>
                <w:szCs w:val="20"/>
                <w:lang w:val="it-IT"/>
              </w:rPr>
            </w:pPr>
          </w:p>
          <w:p w:rsidR="004F24E1" w:rsidRPr="006152E2" w:rsidRDefault="004F24E1"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4F24E1" w:rsidRPr="006152E2" w:rsidRDefault="004F24E1" w:rsidP="00334440">
            <w:pPr>
              <w:spacing w:line="120" w:lineRule="exact"/>
              <w:jc w:val="both"/>
              <w:rPr>
                <w:rFonts w:ascii="Arial" w:hAnsi="Arial" w:cs="Arial"/>
                <w:b/>
                <w:sz w:val="20"/>
                <w:szCs w:val="20"/>
                <w:lang w:val="it-IT"/>
              </w:rPr>
            </w:pPr>
          </w:p>
          <w:p w:rsidR="004F24E1" w:rsidRPr="006152E2" w:rsidRDefault="004F24E1"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bl>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Default="004F24E1" w:rsidP="003D0CDF">
      <w:pPr>
        <w:widowControl/>
        <w:autoSpaceDE/>
        <w:autoSpaceDN/>
        <w:adjustRightInd/>
        <w:rPr>
          <w:rFonts w:ascii="Arial" w:hAnsi="Arial" w:cs="Arial"/>
          <w:b/>
          <w:sz w:val="20"/>
          <w:szCs w:val="20"/>
          <w:lang w:val="it-IT"/>
        </w:rPr>
      </w:pPr>
    </w:p>
    <w:p w:rsidR="004F24E1" w:rsidRPr="006152E2" w:rsidRDefault="004F24E1" w:rsidP="003D0CDF">
      <w:pPr>
        <w:widowControl/>
        <w:autoSpaceDE/>
        <w:autoSpaceDN/>
        <w:adjustRightInd/>
        <w:rPr>
          <w:rFonts w:ascii="Arial" w:hAnsi="Arial" w:cs="Arial"/>
          <w:b/>
          <w:sz w:val="20"/>
          <w:szCs w:val="20"/>
          <w:lang w:val="it-IT"/>
        </w:rPr>
      </w:pPr>
    </w:p>
    <w:p w:rsidR="004F24E1" w:rsidRPr="006152E2" w:rsidRDefault="004F24E1" w:rsidP="00260533">
      <w:pPr>
        <w:pStyle w:val="Title"/>
        <w:shd w:val="clear" w:color="auto" w:fill="FBD4B4"/>
        <w:spacing w:before="0" w:after="0"/>
        <w:rPr>
          <w:sz w:val="20"/>
          <w:szCs w:val="20"/>
          <w:lang w:val="it-IT"/>
        </w:rPr>
      </w:pPr>
      <w:bookmarkStart w:id="3" w:name="_Toc450206794"/>
      <w:bookmarkStart w:id="4" w:name="_Toc462051457"/>
      <w:r w:rsidRPr="006152E2">
        <w:rPr>
          <w:sz w:val="20"/>
          <w:szCs w:val="20"/>
          <w:lang w:val="it-IT"/>
        </w:rPr>
        <w:t>Sezione 1 – Norme che regolano l’Assicurazione in Generale</w:t>
      </w:r>
      <w:bookmarkEnd w:id="3"/>
      <w:bookmarkEnd w:id="4"/>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 w:name="_Toc449539657"/>
      <w:bookmarkStart w:id="6" w:name="_Toc450206795"/>
      <w:bookmarkStart w:id="7" w:name="_Toc462051458"/>
      <w:r w:rsidRPr="006152E2">
        <w:rPr>
          <w:rFonts w:ascii="Arial" w:hAnsi="Arial" w:cs="Arial"/>
          <w:sz w:val="20"/>
          <w:szCs w:val="20"/>
        </w:rPr>
        <w:t>Prova del contratto</w:t>
      </w:r>
      <w:bookmarkEnd w:id="5"/>
      <w:bookmarkEnd w:id="6"/>
      <w:bookmarkEnd w:id="7"/>
    </w:p>
    <w:p w:rsidR="004F24E1" w:rsidRPr="006152E2" w:rsidRDefault="004F24E1" w:rsidP="0077686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La polizza e le sue eventuali modifiche devono essere provate per iscritto. Sul contratto o su qualsiasi altro documento che concede la copertura deve essere indicato l'indirizzo della sede sociale e, se del caso, della succursale dell'Impresa che concede la copertura assicurativa.</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8" w:name="_Toc450206796"/>
      <w:bookmarkStart w:id="9" w:name="_Toc462051459"/>
      <w:r w:rsidRPr="006152E2">
        <w:rPr>
          <w:rFonts w:ascii="Arial" w:hAnsi="Arial" w:cs="Arial"/>
          <w:sz w:val="20"/>
          <w:szCs w:val="20"/>
        </w:rPr>
        <w:t>Pagamento del premio e decorrenze della garanzia</w:t>
      </w:r>
      <w:bookmarkEnd w:id="8"/>
      <w:bookmarkEnd w:id="9"/>
    </w:p>
    <w:p w:rsidR="004F24E1" w:rsidRDefault="004F24E1" w:rsidP="00776862">
      <w:pPr>
        <w:pStyle w:val="Testodelblocco1"/>
        <w:tabs>
          <w:tab w:val="clear" w:pos="142"/>
          <w:tab w:val="clear" w:pos="851"/>
          <w:tab w:val="clear" w:pos="7796"/>
        </w:tabs>
        <w:ind w:left="0" w:right="0"/>
        <w:rPr>
          <w:rFonts w:ascii="Arial" w:hAnsi="Arial" w:cs="Arial"/>
          <w:sz w:val="20"/>
        </w:rPr>
      </w:pPr>
      <w:r>
        <w:rPr>
          <w:rFonts w:ascii="Arial" w:hAnsi="Arial" w:cs="Arial"/>
          <w:sz w:val="20"/>
        </w:rPr>
        <w:t>È prevista la rateazione SEMESTRALE del premio.</w:t>
      </w:r>
    </w:p>
    <w:p w:rsidR="004F24E1" w:rsidRPr="006152E2" w:rsidRDefault="004F24E1" w:rsidP="00BD784E">
      <w:pPr>
        <w:pStyle w:val="Testodelblocco1"/>
        <w:tabs>
          <w:tab w:val="clear" w:pos="142"/>
          <w:tab w:val="clear" w:pos="7796"/>
          <w:tab w:val="clear" w:pos="8364"/>
        </w:tabs>
        <w:ind w:left="0" w:right="0"/>
        <w:rPr>
          <w:rFonts w:ascii="Arial" w:hAnsi="Arial" w:cs="Arial"/>
          <w:sz w:val="20"/>
        </w:rPr>
      </w:pPr>
      <w:r w:rsidRPr="006152E2">
        <w:rPr>
          <w:rFonts w:ascii="Arial" w:hAnsi="Arial" w:cs="Arial"/>
          <w:sz w:val="20"/>
        </w:rPr>
        <w:t>A parziale deroga dell’art. 1901 Codice Civile, le parti, anche ai sensi e per gli effetti del D.Lgs 192/2012 convengono espressamente che:</w:t>
      </w:r>
    </w:p>
    <w:p w:rsidR="004F24E1" w:rsidRPr="006152E2" w:rsidRDefault="004F24E1" w:rsidP="00777D47">
      <w:pPr>
        <w:pStyle w:val="Testodelblocco1"/>
        <w:numPr>
          <w:ilvl w:val="0"/>
          <w:numId w:val="42"/>
        </w:numPr>
        <w:tabs>
          <w:tab w:val="clear" w:pos="142"/>
          <w:tab w:val="clear" w:pos="502"/>
          <w:tab w:val="clear" w:pos="851"/>
          <w:tab w:val="clear" w:pos="7796"/>
          <w:tab w:val="clear" w:pos="7920"/>
          <w:tab w:val="clear" w:pos="8364"/>
          <w:tab w:val="left" w:pos="284"/>
        </w:tabs>
        <w:ind w:left="0" w:right="0" w:firstLine="0"/>
        <w:rPr>
          <w:rFonts w:ascii="Arial" w:hAnsi="Arial" w:cs="Arial"/>
          <w:sz w:val="20"/>
        </w:rPr>
      </w:pPr>
      <w:r w:rsidRPr="006152E2">
        <w:rPr>
          <w:rFonts w:ascii="Arial" w:hAnsi="Arial" w:cs="Arial"/>
          <w:sz w:val="20"/>
        </w:rPr>
        <w:t xml:space="preserve">il Contraente è tenuto al pagamento della prima rata di premio entro </w:t>
      </w:r>
      <w:r>
        <w:rPr>
          <w:rFonts w:ascii="Arial" w:hAnsi="Arial" w:cs="Arial"/>
          <w:sz w:val="20"/>
        </w:rPr>
        <w:t>6</w:t>
      </w:r>
      <w:r w:rsidRPr="006152E2">
        <w:rPr>
          <w:rFonts w:ascii="Arial" w:hAnsi="Arial" w:cs="Arial"/>
          <w:sz w:val="20"/>
        </w:rPr>
        <w:t>0 giorni dalla data di ricezione del contratto da parte del broker. In mancanza di pagamento, la garanzia rimane sospesa dalla fine di tale periodo e riprende vigore alle ore 24.00 del giorno in cui viene pagato il premio di perfezionamento.</w:t>
      </w:r>
    </w:p>
    <w:p w:rsidR="004F24E1" w:rsidRPr="006152E2" w:rsidRDefault="004F24E1" w:rsidP="00777D47">
      <w:pPr>
        <w:pStyle w:val="Testodelblocco1"/>
        <w:numPr>
          <w:ilvl w:val="0"/>
          <w:numId w:val="42"/>
        </w:numPr>
        <w:tabs>
          <w:tab w:val="clear" w:pos="142"/>
          <w:tab w:val="clear" w:pos="502"/>
          <w:tab w:val="clear" w:pos="851"/>
          <w:tab w:val="clear" w:pos="7796"/>
          <w:tab w:val="clear" w:pos="7920"/>
          <w:tab w:val="clear" w:pos="8364"/>
          <w:tab w:val="left" w:pos="284"/>
        </w:tabs>
        <w:ind w:left="0" w:right="0" w:firstLine="0"/>
        <w:rPr>
          <w:rFonts w:ascii="Arial" w:hAnsi="Arial" w:cs="Arial"/>
          <w:sz w:val="20"/>
        </w:rPr>
      </w:pPr>
      <w:r w:rsidRPr="006152E2">
        <w:rPr>
          <w:rFonts w:ascii="Arial" w:hAnsi="Arial" w:cs="Arial"/>
          <w:sz w:val="20"/>
        </w:rPr>
        <w:t xml:space="preserve">se il Contraente non paga il premio per le rate successive la garanzia resta sospesa dalle ore 24.00 del </w:t>
      </w:r>
      <w:r>
        <w:rPr>
          <w:rFonts w:ascii="Arial" w:hAnsi="Arial" w:cs="Arial"/>
          <w:sz w:val="20"/>
        </w:rPr>
        <w:t>6</w:t>
      </w:r>
      <w:r w:rsidRPr="006152E2">
        <w:rPr>
          <w:rFonts w:ascii="Arial" w:hAnsi="Arial" w:cs="Arial"/>
          <w:sz w:val="20"/>
        </w:rPr>
        <w:t>0° giorno dopo quello della scadenza e riprende vigore alle ore 24.00 del giorno in cui viene pagato quanto dovuto, ferme restando le scadenze contrattualmente stabilite.</w:t>
      </w:r>
    </w:p>
    <w:p w:rsidR="004F24E1" w:rsidRPr="006152E2" w:rsidRDefault="004F24E1" w:rsidP="00634A72">
      <w:pPr>
        <w:pStyle w:val="Testodelblocco1"/>
        <w:tabs>
          <w:tab w:val="clear" w:pos="142"/>
          <w:tab w:val="clear" w:pos="851"/>
          <w:tab w:val="clear" w:pos="7796"/>
          <w:tab w:val="clear" w:pos="7920"/>
          <w:tab w:val="clear" w:pos="8364"/>
          <w:tab w:val="left" w:pos="284"/>
        </w:tabs>
        <w:ind w:left="0" w:right="0"/>
        <w:rPr>
          <w:rFonts w:ascii="Arial" w:hAnsi="Arial" w:cs="Arial"/>
          <w:sz w:val="20"/>
        </w:rPr>
      </w:pPr>
      <w:r w:rsidRPr="006152E2">
        <w:rPr>
          <w:rFonts w:ascii="Arial" w:hAnsi="Arial" w:cs="Arial"/>
          <w:sz w:val="20"/>
        </w:rPr>
        <w:t xml:space="preserve">i termini di cui al comma precedente si applicano anche in occasione del perfezionamento di documenti emessi dalla Società, a modifica, variazione </w:t>
      </w:r>
      <w:r>
        <w:rPr>
          <w:rFonts w:ascii="Arial" w:hAnsi="Arial" w:cs="Arial"/>
          <w:sz w:val="20"/>
        </w:rPr>
        <w:t xml:space="preserve">ad integrazione </w:t>
      </w:r>
      <w:r w:rsidRPr="006152E2">
        <w:rPr>
          <w:rFonts w:ascii="Arial" w:hAnsi="Arial" w:cs="Arial"/>
          <w:sz w:val="20"/>
        </w:rPr>
        <w:t>del rischio e reintegro automatico, che comportino il versamento di premi aggiuntivi.</w:t>
      </w:r>
    </w:p>
    <w:p w:rsidR="004F24E1" w:rsidRPr="006152E2" w:rsidRDefault="004F24E1" w:rsidP="00BD784E">
      <w:pPr>
        <w:pStyle w:val="Testodelblocco1"/>
        <w:tabs>
          <w:tab w:val="clear" w:pos="142"/>
          <w:tab w:val="clear" w:pos="851"/>
          <w:tab w:val="clear" w:pos="7796"/>
          <w:tab w:val="clear" w:pos="7920"/>
          <w:tab w:val="clear" w:pos="8364"/>
        </w:tabs>
        <w:ind w:left="0" w:right="0"/>
        <w:rPr>
          <w:rFonts w:ascii="Arial" w:hAnsi="Arial" w:cs="Arial"/>
          <w:sz w:val="20"/>
        </w:rPr>
      </w:pPr>
      <w:r w:rsidRPr="006152E2">
        <w:rPr>
          <w:rFonts w:ascii="Arial" w:hAnsi="Arial" w:cs="Arial"/>
          <w:sz w:val="20"/>
        </w:rPr>
        <w:t>Conseguentemente la Società rinuncia espressamente alle azioni di cui al citato D.Lgs 192/2012 per i suindicati periodi di comporto.</w:t>
      </w:r>
    </w:p>
    <w:p w:rsidR="004F24E1" w:rsidRPr="006152E2" w:rsidRDefault="004F24E1" w:rsidP="00BD784E">
      <w:pPr>
        <w:pStyle w:val="NormalWeb"/>
        <w:jc w:val="both"/>
        <w:rPr>
          <w:rFonts w:ascii="Arial" w:hAnsi="Arial" w:cs="Arial"/>
          <w:sz w:val="20"/>
          <w:szCs w:val="20"/>
          <w:lang w:val="it-IT"/>
        </w:rPr>
      </w:pPr>
      <w:r w:rsidRPr="006152E2">
        <w:rPr>
          <w:rFonts w:ascii="Arial" w:hAnsi="Arial" w:cs="Arial"/>
          <w:sz w:val="20"/>
          <w:szCs w:val="20"/>
          <w:lang w:val="it-IT"/>
        </w:rPr>
        <w:t xml:space="preserve">Qualora ai sensi del Decreto del Ministero dell'Economia e delle Finanze 18 gennaio 2008, n. 40 così come integrato dall’art. 1 della Legge 26 aprile 2012 n. 44 (c.d. “Decreto Fiscale 2012”) e s.m.i. 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la Società di Riscossione comunicherà al Contraente la revoca del provvedimento. </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10" w:name="_Toc450206797"/>
      <w:bookmarkStart w:id="11" w:name="_Toc462051460"/>
      <w:r w:rsidRPr="006152E2">
        <w:rPr>
          <w:rFonts w:ascii="Arial" w:hAnsi="Arial" w:cs="Arial"/>
          <w:sz w:val="20"/>
          <w:szCs w:val="20"/>
        </w:rPr>
        <w:t>Forma delle comunicazioni del Contraente alla Società</w:t>
      </w:r>
      <w:bookmarkEnd w:id="10"/>
      <w:bookmarkEnd w:id="11"/>
    </w:p>
    <w:p w:rsidR="004F24E1" w:rsidRPr="006152E2" w:rsidRDefault="004F24E1" w:rsidP="0077686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Tutte le comunicazioni, alle quali il Contraente è tenuto, devono essere fatte con mail PEC, indirizzati alla Società o al Broker a cui è assegnata la polizza, analoga procedura adotta la Società nei confronti del Contraente.</w:t>
      </w:r>
    </w:p>
    <w:p w:rsidR="004F24E1" w:rsidRPr="006152E2"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A tal fine le parti indicano i seguenti indirizzi di posta elettronica certificata:</w:t>
      </w:r>
    </w:p>
    <w:p w:rsidR="004F24E1" w:rsidRDefault="004F24E1" w:rsidP="00797DC6">
      <w:pPr>
        <w:pStyle w:val="ListParagraph"/>
        <w:numPr>
          <w:ilvl w:val="0"/>
          <w:numId w:val="44"/>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Per il Contraente:</w:t>
      </w:r>
      <w:r>
        <w:rPr>
          <w:rFonts w:ascii="Arial" w:hAnsi="Arial" w:cs="Arial"/>
          <w:sz w:val="20"/>
          <w:szCs w:val="20"/>
          <w:lang w:val="it-IT"/>
        </w:rPr>
        <w:tab/>
      </w:r>
    </w:p>
    <w:p w:rsidR="004F24E1" w:rsidRPr="006812F8" w:rsidRDefault="004F24E1" w:rsidP="00797DC6">
      <w:pPr>
        <w:pStyle w:val="ListParagraph"/>
        <w:numPr>
          <w:ilvl w:val="0"/>
          <w:numId w:val="44"/>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812F8">
        <w:rPr>
          <w:rFonts w:ascii="Arial" w:hAnsi="Arial" w:cs="Arial"/>
          <w:sz w:val="20"/>
          <w:szCs w:val="20"/>
          <w:lang w:val="it-IT"/>
        </w:rPr>
        <w:t>Per il Broker:</w:t>
      </w:r>
      <w:r w:rsidRPr="006812F8">
        <w:rPr>
          <w:rFonts w:ascii="Arial" w:hAnsi="Arial" w:cs="Arial"/>
          <w:sz w:val="20"/>
          <w:szCs w:val="20"/>
          <w:lang w:val="it-IT"/>
        </w:rPr>
        <w:tab/>
      </w:r>
    </w:p>
    <w:p w:rsidR="004F24E1" w:rsidRPr="006152E2" w:rsidRDefault="004F24E1" w:rsidP="00797DC6">
      <w:pPr>
        <w:pStyle w:val="ListParagraph"/>
        <w:numPr>
          <w:ilvl w:val="0"/>
          <w:numId w:val="44"/>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Per la Società:</w:t>
      </w:r>
      <w:r w:rsidRPr="006152E2">
        <w:rPr>
          <w:rFonts w:ascii="Arial" w:hAnsi="Arial" w:cs="Arial"/>
          <w:sz w:val="20"/>
          <w:szCs w:val="20"/>
          <w:lang w:val="it-IT"/>
        </w:rPr>
        <w:tab/>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12" w:name="_Toc450206798"/>
      <w:bookmarkStart w:id="13" w:name="_Toc462051461"/>
      <w:r w:rsidRPr="006152E2">
        <w:rPr>
          <w:rFonts w:ascii="Arial" w:hAnsi="Arial" w:cs="Arial"/>
          <w:sz w:val="20"/>
          <w:szCs w:val="20"/>
        </w:rPr>
        <w:t>Variazioni del rischio</w:t>
      </w:r>
      <w:bookmarkEnd w:id="12"/>
      <w:bookmarkEnd w:id="13"/>
    </w:p>
    <w:p w:rsidR="004F24E1" w:rsidRPr="006152E2" w:rsidRDefault="004F24E1" w:rsidP="0077686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Per variazione del rischio si intende qualsiasi modifica che determini una diversa probabilità di verificarsi di un sinistro, ovvero una variazione delle sue conseguenze, non previste o non prevedibili, al momento della stipula del contratto.</w:t>
      </w:r>
    </w:p>
    <w:p w:rsidR="004F24E1" w:rsidRPr="006152E2"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 xml:space="preserve">Qualsiasi elemento intervenuto successivamente all’aggiudicazione del contratto, che comporti una variazione del rischio, deve essere comunicato immediatamente, ovvero entro quindici giorni dall’intervenuta conoscenza, per iscritto alla Società. </w:t>
      </w:r>
    </w:p>
    <w:p w:rsidR="004F24E1" w:rsidRPr="006152E2"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Il Contraente non è tenuto a comunicare per iscritto le variazioni di rischio derivanti da sopravvenienze normative ovvero da modifiche di orientamenti giurisprudenziali.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14" w:name="_Toc462051462"/>
      <w:bookmarkStart w:id="15" w:name="_Toc450206799"/>
      <w:r w:rsidRPr="006152E2">
        <w:rPr>
          <w:rFonts w:ascii="Arial" w:hAnsi="Arial" w:cs="Arial"/>
          <w:sz w:val="20"/>
          <w:szCs w:val="20"/>
        </w:rPr>
        <w:t>Revisione dei prezzi e di altre clausole contrattuali</w:t>
      </w:r>
      <w:bookmarkEnd w:id="14"/>
    </w:p>
    <w:p w:rsidR="004F24E1" w:rsidRPr="006152E2" w:rsidRDefault="004F24E1" w:rsidP="00776862">
      <w:pPr>
        <w:jc w:val="both"/>
        <w:rPr>
          <w:rFonts w:ascii="Arial" w:hAnsi="Arial" w:cs="Arial"/>
          <w:i/>
          <w:sz w:val="20"/>
          <w:szCs w:val="20"/>
          <w:lang w:val="it-IT"/>
        </w:rPr>
      </w:pPr>
      <w:r w:rsidRPr="006152E2">
        <w:rPr>
          <w:rFonts w:ascii="Arial" w:hAnsi="Arial" w:cs="Arial"/>
          <w:sz w:val="20"/>
          <w:szCs w:val="20"/>
          <w:lang w:val="it-IT"/>
        </w:rPr>
        <w:t xml:space="preserve">Per i contratti di durata pluriennale, qualora si intenda chiedere la revisione del prezzo, sei mesi prima della scadenza dell’annualità, sulla base dei dati a disposizione da comunicare al Contraente, la Società può segnalare al Contraente stesso il verificarsi di ipotesi di modifiche del rischio previste all’art. 4 </w:t>
      </w:r>
      <w:r w:rsidRPr="006152E2">
        <w:rPr>
          <w:rFonts w:ascii="Arial" w:hAnsi="Arial" w:cs="Arial"/>
          <w:i/>
          <w:sz w:val="20"/>
          <w:szCs w:val="20"/>
          <w:lang w:val="it-IT"/>
        </w:rPr>
        <w:t>(variazione del rischio</w:t>
      </w:r>
      <w:r w:rsidRPr="006152E2">
        <w:rPr>
          <w:rFonts w:ascii="Arial" w:hAnsi="Arial" w:cs="Arial"/>
          <w:sz w:val="20"/>
          <w:szCs w:val="20"/>
          <w:lang w:val="it-IT"/>
        </w:rPr>
        <w:t xml:space="preserve">) e richiedere motivatamente, ai sensi dell’art. 106 del D.lgs. 50/2016, la revisione dei premi o delle condizioni contrattuali attinenti alle franchigie, agli scoperti o ai massimali assicurati </w:t>
      </w:r>
      <w:r w:rsidRPr="006152E2">
        <w:rPr>
          <w:rFonts w:ascii="Arial" w:hAnsi="Arial" w:cs="Arial"/>
          <w:i/>
          <w:sz w:val="20"/>
          <w:szCs w:val="20"/>
          <w:lang w:val="it-IT"/>
        </w:rPr>
        <w:t>(di cui all’Allegato A) .</w:t>
      </w:r>
    </w:p>
    <w:p w:rsidR="004F24E1" w:rsidRPr="006152E2" w:rsidRDefault="004F24E1" w:rsidP="00AF4DBB">
      <w:pPr>
        <w:jc w:val="both"/>
        <w:rPr>
          <w:rFonts w:ascii="Arial" w:hAnsi="Arial" w:cs="Arial"/>
          <w:sz w:val="20"/>
          <w:szCs w:val="20"/>
          <w:lang w:val="it-IT"/>
        </w:rPr>
      </w:pPr>
      <w:r w:rsidRPr="006152E2">
        <w:rPr>
          <w:rFonts w:ascii="Arial" w:hAnsi="Arial" w:cs="Arial"/>
          <w:sz w:val="20"/>
          <w:szCs w:val="20"/>
          <w:lang w:val="it-IT"/>
        </w:rPr>
        <w:t>Il Contraente, entro 15 giorni, a seguito della relativa istruttoria – effettuata con ausilio del Broker – e tenuto conto delle richieste formulate, decide in ordine alle stesse, formulando la propria controproposta di revisione.</w:t>
      </w:r>
    </w:p>
    <w:p w:rsidR="004F24E1" w:rsidRPr="006152E2" w:rsidRDefault="004F24E1" w:rsidP="00AF4DBB">
      <w:pPr>
        <w:jc w:val="both"/>
        <w:rPr>
          <w:rFonts w:ascii="Arial" w:hAnsi="Arial" w:cs="Arial"/>
          <w:sz w:val="20"/>
          <w:szCs w:val="20"/>
          <w:lang w:val="it-IT"/>
        </w:rPr>
      </w:pPr>
      <w:r w:rsidRPr="006152E2">
        <w:rPr>
          <w:rFonts w:ascii="Arial" w:hAnsi="Arial" w:cs="Arial"/>
          <w:sz w:val="20"/>
          <w:szCs w:val="20"/>
          <w:lang w:val="it-IT"/>
        </w:rPr>
        <w:t>In caso di accordo tra le parti si provvede alla modifica del contratto a partire dalla nuova annualità.</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16" w:name="_Toc462051463"/>
      <w:r w:rsidRPr="006152E2">
        <w:rPr>
          <w:rFonts w:ascii="Arial" w:hAnsi="Arial" w:cs="Arial"/>
          <w:sz w:val="20"/>
          <w:szCs w:val="20"/>
        </w:rPr>
        <w:t>Clausola di recesso</w:t>
      </w:r>
      <w:bookmarkEnd w:id="16"/>
    </w:p>
    <w:p w:rsidR="004F24E1" w:rsidRPr="006152E2" w:rsidRDefault="004F24E1" w:rsidP="00776862">
      <w:pPr>
        <w:jc w:val="both"/>
        <w:rPr>
          <w:rFonts w:ascii="Arial" w:hAnsi="Arial" w:cs="Arial"/>
          <w:sz w:val="20"/>
          <w:szCs w:val="20"/>
          <w:lang w:val="it-IT"/>
        </w:rPr>
      </w:pPr>
      <w:r w:rsidRPr="006152E2">
        <w:rPr>
          <w:rFonts w:ascii="Arial" w:hAnsi="Arial" w:cs="Arial"/>
          <w:sz w:val="20"/>
          <w:szCs w:val="20"/>
          <w:lang w:val="it-IT"/>
        </w:rPr>
        <w:t xml:space="preserve">In caso di mancato accordo, ai sensi del precedente art. 5 </w:t>
      </w:r>
      <w:r w:rsidRPr="006152E2">
        <w:rPr>
          <w:rFonts w:ascii="Arial" w:hAnsi="Arial" w:cs="Arial"/>
          <w:i/>
          <w:sz w:val="20"/>
          <w:szCs w:val="20"/>
          <w:lang w:val="it-IT"/>
        </w:rPr>
        <w:t>(revisione dei prezzi e altre clausole contrattuali)</w:t>
      </w:r>
      <w:r w:rsidRPr="006152E2">
        <w:rPr>
          <w:rFonts w:ascii="Arial" w:hAnsi="Arial" w:cs="Arial"/>
          <w:sz w:val="20"/>
          <w:szCs w:val="20"/>
          <w:lang w:val="it-IT"/>
        </w:rPr>
        <w:t>, tra le parti, la Società può recedere dal contratto di assicurazione. Il recesso decorre dalla scadenza dell’annualità.</w:t>
      </w:r>
    </w:p>
    <w:p w:rsidR="004F24E1" w:rsidRPr="006152E2" w:rsidRDefault="004F24E1" w:rsidP="00F3000D">
      <w:pPr>
        <w:jc w:val="both"/>
        <w:rPr>
          <w:rFonts w:ascii="Arial" w:hAnsi="Arial" w:cs="Arial"/>
          <w:sz w:val="20"/>
          <w:szCs w:val="20"/>
          <w:lang w:val="it-IT"/>
        </w:rPr>
      </w:pPr>
      <w:r w:rsidRPr="006152E2">
        <w:rPr>
          <w:rFonts w:ascii="Arial" w:hAnsi="Arial" w:cs="Arial"/>
          <w:sz w:val="20"/>
          <w:szCs w:val="20"/>
          <w:lang w:val="it-IT"/>
        </w:rPr>
        <w:t xml:space="preserve">La facoltà di recesso si esercita entro </w:t>
      </w:r>
      <w:r w:rsidRPr="006152E2">
        <w:rPr>
          <w:rFonts w:ascii="Arial" w:hAnsi="Arial" w:cs="Arial"/>
          <w:b/>
          <w:sz w:val="20"/>
          <w:szCs w:val="20"/>
          <w:lang w:val="it-IT"/>
        </w:rPr>
        <w:t>30</w:t>
      </w:r>
      <w:r w:rsidRPr="006152E2">
        <w:rPr>
          <w:rFonts w:ascii="Arial" w:hAnsi="Arial" w:cs="Arial"/>
          <w:sz w:val="20"/>
          <w:szCs w:val="20"/>
          <w:lang w:val="it-IT"/>
        </w:rPr>
        <w:t xml:space="preserve"> (trenta) giorni dalla proposta di cui al comma 1 dell’art. 5 </w:t>
      </w:r>
      <w:r w:rsidRPr="006152E2">
        <w:rPr>
          <w:rFonts w:ascii="Arial" w:hAnsi="Arial" w:cs="Arial"/>
          <w:i/>
          <w:sz w:val="20"/>
          <w:szCs w:val="20"/>
          <w:lang w:val="it-IT"/>
        </w:rPr>
        <w:t>(revisione dei prezzi e altre clausole contrattuali)</w:t>
      </w:r>
      <w:r w:rsidRPr="006152E2">
        <w:rPr>
          <w:rFonts w:ascii="Arial" w:hAnsi="Arial" w:cs="Arial"/>
          <w:sz w:val="20"/>
          <w:szCs w:val="20"/>
          <w:lang w:val="it-IT"/>
        </w:rPr>
        <w:t xml:space="preserve">, presentata dalla Società, ovvero, nei casi di cui al comma 2 del medesimo articolo, entro </w:t>
      </w:r>
      <w:r w:rsidRPr="006152E2">
        <w:rPr>
          <w:rFonts w:ascii="Arial" w:hAnsi="Arial" w:cs="Arial"/>
          <w:b/>
          <w:sz w:val="20"/>
          <w:szCs w:val="20"/>
          <w:lang w:val="it-IT"/>
        </w:rPr>
        <w:t>30</w:t>
      </w:r>
      <w:r w:rsidRPr="006152E2">
        <w:rPr>
          <w:rFonts w:ascii="Arial" w:hAnsi="Arial" w:cs="Arial"/>
          <w:sz w:val="20"/>
          <w:szCs w:val="20"/>
          <w:lang w:val="it-IT"/>
        </w:rPr>
        <w:t xml:space="preserve"> (trenta) giorni dalla ricezione della controproposta del Contraente.</w:t>
      </w:r>
    </w:p>
    <w:p w:rsidR="004F24E1" w:rsidRPr="006152E2" w:rsidRDefault="004F24E1" w:rsidP="00F3000D">
      <w:pPr>
        <w:jc w:val="both"/>
        <w:rPr>
          <w:rFonts w:ascii="Arial" w:hAnsi="Arial" w:cs="Arial"/>
          <w:sz w:val="20"/>
          <w:szCs w:val="20"/>
          <w:lang w:val="it-IT"/>
        </w:rPr>
      </w:pPr>
      <w:r w:rsidRPr="006152E2">
        <w:rPr>
          <w:rFonts w:ascii="Arial" w:hAnsi="Arial" w:cs="Arial"/>
          <w:sz w:val="20"/>
          <w:szCs w:val="20"/>
          <w:lang w:val="it-IT"/>
        </w:rPr>
        <w:t xml:space="preserve">Qualora alla data di effetto del recesso il Contraente non sia riuscito ad affidare un nuovo contratto di assicurazione, a semplice richiesta di quest’ultimo, la Società si impegna a prorogare l’assicurazione alle medesime condizioni, normative ed economiche, in vigore, per un periodo massimo di </w:t>
      </w:r>
      <w:r w:rsidRPr="006152E2">
        <w:rPr>
          <w:rFonts w:ascii="Arial" w:hAnsi="Arial" w:cs="Arial"/>
          <w:b/>
          <w:sz w:val="20"/>
          <w:szCs w:val="20"/>
          <w:lang w:val="it-IT"/>
        </w:rPr>
        <w:t>30</w:t>
      </w:r>
      <w:r w:rsidRPr="006152E2">
        <w:rPr>
          <w:rFonts w:ascii="Arial" w:hAnsi="Arial" w:cs="Arial"/>
          <w:sz w:val="20"/>
          <w:szCs w:val="20"/>
          <w:lang w:val="it-IT"/>
        </w:rPr>
        <w:t xml:space="preserve"> (trenta) giorni. Il Contraente, contestualmente, provvede a corrispondere l’eventuale integrazione del premio.</w:t>
      </w:r>
    </w:p>
    <w:p w:rsidR="004F24E1" w:rsidRDefault="004F24E1" w:rsidP="00F3000D">
      <w:pPr>
        <w:jc w:val="both"/>
        <w:rPr>
          <w:rFonts w:ascii="Arial" w:hAnsi="Arial" w:cs="Arial"/>
          <w:sz w:val="20"/>
          <w:szCs w:val="20"/>
          <w:lang w:val="it-IT"/>
        </w:rPr>
      </w:pPr>
      <w:r w:rsidRPr="006152E2">
        <w:rPr>
          <w:rFonts w:ascii="Arial" w:hAnsi="Arial" w:cs="Arial"/>
          <w:sz w:val="20"/>
          <w:szCs w:val="20"/>
          <w:lang w:val="it-IT"/>
        </w:rPr>
        <w:t xml:space="preserve">Il recesso non produce effetto in caso di mancata produzione dei dati di cui all’art. 16 </w:t>
      </w:r>
      <w:r w:rsidRPr="006152E2">
        <w:rPr>
          <w:rFonts w:ascii="Arial" w:hAnsi="Arial" w:cs="Arial"/>
          <w:i/>
          <w:sz w:val="20"/>
          <w:szCs w:val="20"/>
          <w:lang w:val="it-IT"/>
        </w:rPr>
        <w:t>(produzione di informazioni sui sinistri)</w:t>
      </w:r>
      <w:r w:rsidRPr="006152E2">
        <w:rPr>
          <w:rFonts w:ascii="Arial" w:hAnsi="Arial" w:cs="Arial"/>
          <w:sz w:val="20"/>
          <w:szCs w:val="20"/>
          <w:lang w:val="it-IT"/>
        </w:rPr>
        <w:t xml:space="preserve"> riferiti fino al mese antecedente a quello di esercizio del recesso.</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17" w:name="_Toc450206809"/>
      <w:bookmarkStart w:id="18" w:name="_Toc457229818"/>
      <w:bookmarkStart w:id="19" w:name="_Toc462051464"/>
      <w:r w:rsidRPr="006152E2">
        <w:rPr>
          <w:rFonts w:ascii="Arial" w:hAnsi="Arial" w:cs="Arial"/>
          <w:sz w:val="20"/>
          <w:szCs w:val="20"/>
        </w:rPr>
        <w:t>Recesso in caso di sinistro</w:t>
      </w:r>
      <w:bookmarkEnd w:id="17"/>
      <w:bookmarkEnd w:id="18"/>
      <w:bookmarkEnd w:id="19"/>
    </w:p>
    <w:p w:rsidR="004F24E1" w:rsidRPr="006152E2" w:rsidRDefault="004F24E1" w:rsidP="00776862">
      <w:pPr>
        <w:tabs>
          <w:tab w:val="left" w:pos="-1023"/>
          <w:tab w:val="left" w:pos="-457"/>
          <w:tab w:val="left" w:pos="0"/>
          <w:tab w:val="left" w:pos="675"/>
          <w:tab w:val="left" w:pos="1241"/>
          <w:tab w:val="left" w:pos="1807"/>
          <w:tab w:val="left" w:pos="2373"/>
          <w:tab w:val="left" w:pos="2939"/>
          <w:tab w:val="left" w:pos="3505"/>
          <w:tab w:val="left" w:pos="4071"/>
          <w:tab w:val="left" w:pos="4637"/>
          <w:tab w:val="left" w:pos="5203"/>
          <w:tab w:val="left" w:pos="5769"/>
          <w:tab w:val="left" w:pos="6335"/>
          <w:tab w:val="left" w:pos="6901"/>
          <w:tab w:val="left" w:pos="7467"/>
          <w:tab w:val="left" w:pos="8033"/>
          <w:tab w:val="left" w:pos="8222"/>
          <w:tab w:val="left" w:pos="8364"/>
        </w:tabs>
        <w:jc w:val="both"/>
        <w:rPr>
          <w:rFonts w:ascii="Arial" w:hAnsi="Arial" w:cs="Arial"/>
          <w:sz w:val="20"/>
          <w:szCs w:val="20"/>
          <w:lang w:val="it-IT"/>
        </w:rPr>
      </w:pPr>
      <w:r w:rsidRPr="00634A72">
        <w:rPr>
          <w:rFonts w:ascii="Arial" w:hAnsi="Arial" w:cs="Arial"/>
          <w:sz w:val="20"/>
          <w:szCs w:val="20"/>
          <w:lang w:val="it-IT"/>
        </w:rPr>
        <w:t>Dopo ogni sinistro, fatta eccezione per le fattispecie di cui ai precedenti articoli 5 e 6, e fino al 60</w:t>
      </w:r>
      <w:r w:rsidRPr="006152E2">
        <w:rPr>
          <w:rFonts w:ascii="Arial" w:hAnsi="Arial" w:cs="Arial"/>
          <w:sz w:val="20"/>
          <w:szCs w:val="20"/>
          <w:lang w:val="it-IT"/>
        </w:rPr>
        <w:t xml:space="preserve">°giorno dal pagamento o rifiuto dell'indennizzo, la Società o il Contraente possono recedere dall'assicurazione con preavviso di </w:t>
      </w:r>
      <w:r>
        <w:rPr>
          <w:rFonts w:ascii="Arial" w:hAnsi="Arial" w:cs="Arial"/>
          <w:sz w:val="20"/>
          <w:szCs w:val="20"/>
          <w:lang w:val="it-IT"/>
        </w:rPr>
        <w:t>120</w:t>
      </w:r>
      <w:r w:rsidRPr="006152E2">
        <w:rPr>
          <w:rFonts w:ascii="Arial" w:hAnsi="Arial" w:cs="Arial"/>
          <w:sz w:val="20"/>
          <w:szCs w:val="20"/>
          <w:lang w:val="it-IT"/>
        </w:rPr>
        <w:t xml:space="preserve"> giorni con lettera Raccomandata A.R. In tale ipotesi la Società, entro quindici giorni dalla data di efficacia del recesso, rimborsa la parte di premio netto relativa al periodo di rischio non corso.</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20" w:name="_Toc462051465"/>
      <w:bookmarkEnd w:id="15"/>
      <w:r w:rsidRPr="006152E2">
        <w:rPr>
          <w:rFonts w:ascii="Arial" w:hAnsi="Arial" w:cs="Arial"/>
          <w:sz w:val="20"/>
          <w:szCs w:val="20"/>
        </w:rPr>
        <w:t>Dichiarazioni inesatte e reticenze senza dolo o colpa grave</w:t>
      </w:r>
      <w:bookmarkEnd w:id="20"/>
    </w:p>
    <w:p w:rsidR="004F24E1" w:rsidRPr="006152E2" w:rsidRDefault="004F24E1" w:rsidP="0077686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 xml:space="preserve">Nell’ipotesi di cui all’art. 1893, comma 1, del C.C., in assenza di dolo o colpa grave, il diritto di recesso della Società potrà avvenire, fermo restando l’obbligo della dichiarazione da farsi al Contraente nei tre mesi successivi al giorno in cui la Società medesima ha conosciuto l’inesattezza della dichiarazione o la reticenza, secondo la procedura di cui ai precedenti artt. 5 </w:t>
      </w:r>
      <w:r w:rsidRPr="006152E2">
        <w:rPr>
          <w:rFonts w:ascii="Arial" w:hAnsi="Arial" w:cs="Arial"/>
          <w:i/>
          <w:sz w:val="20"/>
          <w:szCs w:val="20"/>
          <w:lang w:val="it-IT"/>
        </w:rPr>
        <w:t xml:space="preserve">(revisione dei prezzi e altre clausole contrattuali) </w:t>
      </w:r>
      <w:r w:rsidRPr="006152E2">
        <w:rPr>
          <w:rFonts w:ascii="Arial" w:hAnsi="Arial" w:cs="Arial"/>
          <w:sz w:val="20"/>
          <w:szCs w:val="20"/>
          <w:lang w:val="it-IT"/>
        </w:rPr>
        <w:t xml:space="preserve">e 6 </w:t>
      </w:r>
      <w:r w:rsidRPr="006152E2">
        <w:rPr>
          <w:rFonts w:ascii="Arial" w:hAnsi="Arial" w:cs="Arial"/>
          <w:i/>
          <w:sz w:val="20"/>
          <w:szCs w:val="20"/>
          <w:lang w:val="it-IT"/>
        </w:rPr>
        <w:t>(clausola di recesso)</w:t>
      </w:r>
      <w:r w:rsidRPr="006152E2">
        <w:rPr>
          <w:rFonts w:ascii="Arial" w:hAnsi="Arial" w:cs="Arial"/>
          <w:sz w:val="20"/>
          <w:szCs w:val="20"/>
          <w:lang w:val="it-IT"/>
        </w:rPr>
        <w:t xml:space="preserve"> e con decorrenza dal termine di cui al comma 2 del richiamato art. 5, dalla ricezione della suddetta dichiarazione.</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21" w:name="_Toc450206800"/>
      <w:bookmarkStart w:id="22" w:name="_Toc462051466"/>
      <w:r w:rsidRPr="006152E2">
        <w:rPr>
          <w:rFonts w:ascii="Arial" w:hAnsi="Arial" w:cs="Arial"/>
          <w:sz w:val="20"/>
          <w:szCs w:val="20"/>
        </w:rPr>
        <w:t>Oneri fiscali</w:t>
      </w:r>
      <w:bookmarkEnd w:id="21"/>
      <w:bookmarkEnd w:id="22"/>
    </w:p>
    <w:p w:rsidR="004F24E1" w:rsidRPr="006152E2" w:rsidRDefault="004F24E1" w:rsidP="00776862">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Gli oneri fiscali relativi alla polizza sono a carico del Contraente.</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23" w:name="_Toc450206801"/>
      <w:bookmarkStart w:id="24" w:name="_Toc462051467"/>
      <w:r w:rsidRPr="006152E2">
        <w:rPr>
          <w:rFonts w:ascii="Arial" w:hAnsi="Arial" w:cs="Arial"/>
          <w:sz w:val="20"/>
          <w:szCs w:val="20"/>
        </w:rPr>
        <w:t>Foro competente</w:t>
      </w:r>
      <w:bookmarkEnd w:id="23"/>
      <w:bookmarkEnd w:id="24"/>
    </w:p>
    <w:p w:rsidR="004F24E1" w:rsidRPr="006152E2" w:rsidRDefault="004F24E1" w:rsidP="00776862">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In caso di controversia giudiziale il Foro competente è quello del luogo ove ha sede il Contraente.</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25" w:name="_Toc450206802"/>
      <w:bookmarkStart w:id="26" w:name="_Toc462051468"/>
      <w:r w:rsidRPr="006152E2">
        <w:rPr>
          <w:rFonts w:ascii="Arial" w:hAnsi="Arial" w:cs="Arial"/>
          <w:sz w:val="20"/>
          <w:szCs w:val="20"/>
        </w:rPr>
        <w:t>Rinvio alle norme di legge</w:t>
      </w:r>
      <w:bookmarkEnd w:id="25"/>
      <w:bookmarkEnd w:id="26"/>
    </w:p>
    <w:p w:rsidR="004F24E1" w:rsidRPr="006152E2" w:rsidRDefault="004F24E1" w:rsidP="00776862">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Per tutto quanto non espressamente regolato dalle condizioni contrattuali valgono le norme di legge.</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27" w:name="_Toc450206803"/>
      <w:bookmarkStart w:id="28" w:name="_Toc462051469"/>
      <w:r w:rsidRPr="006152E2">
        <w:rPr>
          <w:rFonts w:ascii="Arial" w:hAnsi="Arial" w:cs="Arial"/>
          <w:sz w:val="20"/>
          <w:szCs w:val="20"/>
        </w:rPr>
        <w:t>Durata del contratto</w:t>
      </w:r>
      <w:bookmarkEnd w:id="27"/>
      <w:bookmarkEnd w:id="28"/>
    </w:p>
    <w:p w:rsidR="004F24E1" w:rsidRDefault="004F24E1" w:rsidP="00776862">
      <w:pPr>
        <w:pStyle w:val="Testodelblocco1"/>
        <w:tabs>
          <w:tab w:val="clear" w:pos="7796"/>
        </w:tabs>
        <w:ind w:left="0" w:right="0"/>
        <w:rPr>
          <w:rFonts w:ascii="Arial" w:hAnsi="Arial" w:cs="Arial"/>
          <w:sz w:val="20"/>
        </w:rPr>
      </w:pPr>
      <w:r>
        <w:rPr>
          <w:rFonts w:ascii="Arial" w:hAnsi="Arial" w:cs="Arial"/>
          <w:sz w:val="20"/>
        </w:rPr>
        <w:t xml:space="preserve">Il presente contratto ha la durata di anni due (2), mesi 0 (zero) e giorni 0 (zero), a decorrere dalle ore 24 del </w:t>
      </w:r>
      <w:bookmarkStart w:id="29" w:name="_Hlk484428267"/>
      <w:r>
        <w:rPr>
          <w:rFonts w:ascii="Arial" w:hAnsi="Arial" w:cs="Arial"/>
          <w:sz w:val="20"/>
        </w:rPr>
        <w:t xml:space="preserve">31.12.2020 </w:t>
      </w:r>
      <w:bookmarkEnd w:id="29"/>
      <w:r>
        <w:rPr>
          <w:rFonts w:ascii="Arial" w:hAnsi="Arial" w:cs="Arial"/>
          <w:sz w:val="20"/>
        </w:rPr>
        <w:t xml:space="preserve">fino alle ore 24 </w:t>
      </w:r>
      <w:bookmarkStart w:id="30" w:name="_Hlk484428292"/>
      <w:r>
        <w:rPr>
          <w:rFonts w:ascii="Arial" w:hAnsi="Arial" w:cs="Arial"/>
          <w:sz w:val="20"/>
        </w:rPr>
        <w:t xml:space="preserve">del 31.12.2022 </w:t>
      </w:r>
      <w:bookmarkEnd w:id="30"/>
      <w:r>
        <w:rPr>
          <w:rFonts w:ascii="Arial" w:hAnsi="Arial" w:cs="Arial"/>
          <w:sz w:val="20"/>
        </w:rPr>
        <w:t>e cessa di avere effetto alla scadenza stabilita.</w:t>
      </w:r>
    </w:p>
    <w:p w:rsidR="004F24E1" w:rsidRDefault="004F24E1" w:rsidP="00401E74">
      <w:pPr>
        <w:pStyle w:val="Testodelblocco1"/>
        <w:tabs>
          <w:tab w:val="clear" w:pos="7796"/>
        </w:tabs>
        <w:ind w:left="0" w:right="0"/>
        <w:rPr>
          <w:rFonts w:ascii="Arial" w:hAnsi="Arial" w:cs="Arial"/>
          <w:sz w:val="20"/>
        </w:rPr>
      </w:pPr>
      <w:r>
        <w:rPr>
          <w:rFonts w:ascii="Arial" w:hAnsi="Arial" w:cs="Arial"/>
          <w:sz w:val="20"/>
        </w:rPr>
        <w:t>È previsto il frazionamento SEMESTRALE del premio.</w:t>
      </w:r>
    </w:p>
    <w:p w:rsidR="004F24E1" w:rsidRPr="006152E2" w:rsidRDefault="004F24E1" w:rsidP="00BD784E">
      <w:pPr>
        <w:pStyle w:val="Testodelblocco1"/>
        <w:tabs>
          <w:tab w:val="clear" w:pos="7796"/>
        </w:tabs>
        <w:ind w:left="0" w:right="0"/>
        <w:rPr>
          <w:rFonts w:ascii="Arial" w:hAnsi="Arial" w:cs="Arial"/>
          <w:sz w:val="20"/>
        </w:rPr>
      </w:pPr>
      <w:r w:rsidRPr="006152E2">
        <w:rPr>
          <w:rFonts w:ascii="Arial" w:hAnsi="Arial" w:cs="Arial"/>
          <w:sz w:val="20"/>
        </w:rPr>
        <w:t xml:space="preserve">Si conviene che la Società si impegna, alla scadenza, a concedere la proroga della presente assicurazione alle medesime condizioni contrattuale ed economiche in vigore – per un periodo </w:t>
      </w:r>
      <w:r>
        <w:rPr>
          <w:rFonts w:ascii="Arial" w:hAnsi="Arial" w:cs="Arial"/>
          <w:sz w:val="20"/>
        </w:rPr>
        <w:t xml:space="preserve">pari a </w:t>
      </w:r>
      <w:r>
        <w:rPr>
          <w:rFonts w:ascii="Arial" w:hAnsi="Arial" w:cs="Arial"/>
          <w:b/>
          <w:sz w:val="20"/>
          <w:u w:val="single"/>
        </w:rPr>
        <w:t>18</w:t>
      </w:r>
      <w:r w:rsidRPr="006152E2">
        <w:rPr>
          <w:rFonts w:ascii="Arial" w:hAnsi="Arial" w:cs="Arial"/>
          <w:b/>
          <w:sz w:val="20"/>
          <w:u w:val="single"/>
        </w:rPr>
        <w:t>0 giorni</w:t>
      </w:r>
      <w:r w:rsidRPr="006152E2">
        <w:rPr>
          <w:rFonts w:ascii="Arial" w:hAnsi="Arial" w:cs="Arial"/>
          <w:sz w:val="20"/>
        </w:rPr>
        <w:t xml:space="preserve"> – al fine di consentire il regolare espletamento di una nuova procedura di gara. In tale ipotesi il premio relativo al periodo di proroga verrà conteggiato in pro-rata temporis rispetto al premio annuale in corso anticipato in via provvisoria.</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31" w:name="_Toc450206804"/>
      <w:bookmarkStart w:id="32" w:name="_Toc462051470"/>
      <w:r w:rsidRPr="006152E2">
        <w:rPr>
          <w:rFonts w:ascii="Arial" w:hAnsi="Arial" w:cs="Arial"/>
          <w:sz w:val="20"/>
          <w:szCs w:val="20"/>
        </w:rPr>
        <w:t>Efficacia temporale delle garanzie</w:t>
      </w:r>
      <w:bookmarkEnd w:id="31"/>
      <w:bookmarkEnd w:id="32"/>
    </w:p>
    <w:p w:rsidR="004F24E1" w:rsidRPr="006152E2" w:rsidRDefault="004F24E1" w:rsidP="00776862">
      <w:pPr>
        <w:widowControl/>
        <w:tabs>
          <w:tab w:val="left" w:pos="0"/>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overflowPunct w:val="0"/>
        <w:jc w:val="both"/>
        <w:textAlignment w:val="baseline"/>
        <w:rPr>
          <w:rFonts w:ascii="Arial" w:hAnsi="Arial" w:cs="Arial"/>
          <w:sz w:val="20"/>
          <w:szCs w:val="20"/>
          <w:lang w:val="it-IT"/>
        </w:rPr>
      </w:pPr>
      <w:r w:rsidRPr="006152E2">
        <w:rPr>
          <w:rFonts w:ascii="Arial" w:hAnsi="Arial" w:cs="Arial"/>
          <w:sz w:val="20"/>
          <w:szCs w:val="20"/>
          <w:lang w:val="it-IT"/>
        </w:rPr>
        <w:t>Le garanzie prestate avranno efficacia per i fatti accaduti durante la vigenza del presente contratto.</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33" w:name="_Toc450206805"/>
      <w:bookmarkStart w:id="34" w:name="_Toc462051471"/>
      <w:r w:rsidRPr="006152E2">
        <w:rPr>
          <w:rFonts w:ascii="Arial" w:hAnsi="Arial" w:cs="Arial"/>
          <w:sz w:val="20"/>
          <w:szCs w:val="20"/>
        </w:rPr>
        <w:t>Elementi per il calcolo del premio</w:t>
      </w:r>
      <w:bookmarkEnd w:id="33"/>
      <w:bookmarkEnd w:id="34"/>
    </w:p>
    <w:p w:rsidR="004F24E1" w:rsidRPr="006152E2" w:rsidRDefault="004F24E1" w:rsidP="0077686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Il premio viene anticipato in base all’applicazione dei tassi, che rimangono fissi per tutta la durata del contratto, da applicarsi sui parametri espressamente indicati nell’offerta economica formulata; analogamente, il calcolo del premio di regolazione, se dovuto, verrà effettuato utilizzando i medesimi tassi.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35" w:name="_Toc450206806"/>
      <w:bookmarkStart w:id="36" w:name="_Toc462051472"/>
      <w:r w:rsidRPr="006152E2">
        <w:rPr>
          <w:rFonts w:ascii="Arial" w:hAnsi="Arial" w:cs="Arial"/>
          <w:sz w:val="20"/>
          <w:szCs w:val="20"/>
        </w:rPr>
        <w:t>Coassicurazione e delega</w:t>
      </w:r>
      <w:bookmarkEnd w:id="35"/>
      <w:bookmarkEnd w:id="36"/>
    </w:p>
    <w:p w:rsidR="004F24E1" w:rsidRPr="006152E2" w:rsidRDefault="004F24E1" w:rsidP="00776862">
      <w:pPr>
        <w:pStyle w:val="Testodelblocco1"/>
        <w:ind w:left="0" w:right="0"/>
        <w:rPr>
          <w:rFonts w:ascii="Arial" w:hAnsi="Arial" w:cs="Arial"/>
          <w:sz w:val="20"/>
        </w:rPr>
      </w:pPr>
      <w:r w:rsidRPr="006152E2">
        <w:rPr>
          <w:rFonts w:ascii="Arial" w:hAnsi="Arial" w:cs="Arial"/>
          <w:sz w:val="20"/>
        </w:rPr>
        <w:t>A deroga dell’art. 1911 Codice Civile, tutte le Società sottoscrittrici (</w:t>
      </w:r>
      <w:r w:rsidRPr="006152E2">
        <w:rPr>
          <w:rFonts w:ascii="Arial" w:hAnsi="Arial" w:cs="Arial"/>
          <w:i/>
          <w:sz w:val="20"/>
        </w:rPr>
        <w:t>delegataria e</w:t>
      </w:r>
      <w:r w:rsidRPr="006152E2">
        <w:rPr>
          <w:rFonts w:ascii="Arial" w:hAnsi="Arial" w:cs="Arial"/>
          <w:sz w:val="20"/>
        </w:rPr>
        <w:t xml:space="preserve"> </w:t>
      </w:r>
      <w:r w:rsidRPr="006152E2">
        <w:rPr>
          <w:rFonts w:ascii="Arial" w:hAnsi="Arial" w:cs="Arial"/>
          <w:i/>
          <w:sz w:val="20"/>
        </w:rPr>
        <w:t>Coassicuratrici</w:t>
      </w:r>
      <w:r w:rsidRPr="006152E2">
        <w:rPr>
          <w:rFonts w:ascii="Arial" w:hAnsi="Arial" w:cs="Arial"/>
          <w:sz w:val="20"/>
        </w:rPr>
        <w:t>) risponderanno in solido nei confronti del Contraente.</w:t>
      </w:r>
      <w:r w:rsidRPr="006152E2" w:rsidDel="005B086F">
        <w:rPr>
          <w:rFonts w:ascii="Arial" w:hAnsi="Arial" w:cs="Arial"/>
          <w:sz w:val="20"/>
        </w:rPr>
        <w:t xml:space="preserve"> </w:t>
      </w:r>
      <w:r w:rsidRPr="006152E2">
        <w:rPr>
          <w:rFonts w:ascii="Arial" w:hAnsi="Arial" w:cs="Arial"/>
          <w:sz w:val="20"/>
        </w:rPr>
        <w:t>Tutte le comunicazioni relative al presente Contratto si intendono fatte o ricevute dalla Società Delegataria, all'uopo designata dalle Società Coassicuratrici, in nome e per conto di tutte le Società Coassicuratrici.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37" w:name="_Toc450206807"/>
      <w:bookmarkStart w:id="38" w:name="_Toc462051473"/>
      <w:r w:rsidRPr="006152E2">
        <w:rPr>
          <w:rFonts w:ascii="Arial" w:hAnsi="Arial" w:cs="Arial"/>
          <w:sz w:val="20"/>
          <w:szCs w:val="20"/>
        </w:rPr>
        <w:t>Clausola Broker</w:t>
      </w:r>
      <w:bookmarkEnd w:id="37"/>
      <w:bookmarkEnd w:id="38"/>
    </w:p>
    <w:p w:rsidR="004F24E1" w:rsidRPr="006152E2" w:rsidRDefault="004F24E1" w:rsidP="00776862">
      <w:pPr>
        <w:pStyle w:val="Testodelblocco1"/>
        <w:tabs>
          <w:tab w:val="clear" w:pos="142"/>
          <w:tab w:val="clear" w:pos="8364"/>
          <w:tab w:val="left" w:pos="8222"/>
        </w:tabs>
        <w:ind w:left="0" w:right="0"/>
        <w:rPr>
          <w:rFonts w:ascii="Arial" w:hAnsi="Arial" w:cs="Arial"/>
          <w:sz w:val="20"/>
        </w:rPr>
      </w:pPr>
      <w:r w:rsidRPr="006152E2">
        <w:rPr>
          <w:rFonts w:ascii="Arial" w:hAnsi="Arial" w:cs="Arial"/>
          <w:sz w:val="20"/>
        </w:rPr>
        <w:t>Ad ogni effetto di legge, le Parti contraenti riconoscono al Broker il ruolo di cui al D. Lgs. n. 209/2005, relativamente alla conclusione ed alla gestione della presente assicurazione e per tutto il tempo della durata, incluse proroghe, rinnovi, riforme o sostituzioni.</w:t>
      </w:r>
    </w:p>
    <w:p w:rsidR="004F24E1" w:rsidRPr="006152E2" w:rsidRDefault="004F24E1" w:rsidP="00BD784E">
      <w:pPr>
        <w:pStyle w:val="Testodelblocco1"/>
        <w:tabs>
          <w:tab w:val="clear" w:pos="142"/>
          <w:tab w:val="clear" w:pos="8364"/>
          <w:tab w:val="left" w:pos="8222"/>
        </w:tabs>
        <w:ind w:left="0" w:right="0"/>
        <w:rPr>
          <w:rFonts w:ascii="Arial" w:hAnsi="Arial" w:cs="Arial"/>
          <w:sz w:val="20"/>
        </w:rPr>
      </w:pPr>
      <w:r w:rsidRPr="006152E2">
        <w:rPr>
          <w:rFonts w:ascii="Arial" w:hAnsi="Arial" w:cs="Arial"/>
          <w:sz w:val="20"/>
        </w:rPr>
        <w:t>In conseguenza di quanto sopra si conviene espressamente:</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Broker, nell’ambito della normativa richiamata, sia responsabile della rispondenza formale e giuridica dei documenti contrattuali nonché della legittimità della sottoscrizione degli stessi da parte della Società;</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di riconoscere che tutte le comunicazioni che, per legge o per contratto, il Contraente/Assicurato è tenuto a fare alla Società, si intendono valide ed efficaci anche se notificate al Broker;</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pagamento dei premi dovuti alla Società, per qualsiasi motivo relativo alla presente assicurazione, venga effettuato dal Contraente al Broker. Il pagamento così effettuato ha effetto liberatorio ai sensi dell’art. 1901 C.C. La Società delegataria o ogni eventuale Società coassicuratrice, delegano quindi esplicitamente il broker, all’incasso del premio, in ottemperanza al comma 2 dell’art. 118 D.lgs 209/2005 e con gli effetti per la Contraente previsti al primo comma del medesimo articolo;</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le somme incassate dal broker vengano da questi rimesse agli assicuratori secondo gli accordi vigenti o, in mancanza, entro il giorno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1.3 “pagamento del premio”;</w:t>
      </w:r>
    </w:p>
    <w:p w:rsidR="004F24E1" w:rsidRDefault="004F24E1" w:rsidP="00777D47">
      <w:pPr>
        <w:pStyle w:val="Testodelblocco1"/>
        <w:numPr>
          <w:ilvl w:val="0"/>
          <w:numId w:val="41"/>
        </w:numPr>
        <w:tabs>
          <w:tab w:val="clear" w:pos="142"/>
          <w:tab w:val="clear" w:pos="851"/>
          <w:tab w:val="clear" w:pos="7796"/>
          <w:tab w:val="left" w:pos="-284"/>
          <w:tab w:val="left" w:pos="1134"/>
          <w:tab w:val="left" w:pos="8080"/>
          <w:tab w:val="left" w:pos="8222"/>
        </w:tabs>
        <w:ind w:left="0" w:right="0" w:firstLine="0"/>
        <w:textAlignment w:val="auto"/>
        <w:rPr>
          <w:rFonts w:ascii="Arial" w:hAnsi="Arial" w:cs="Arial"/>
          <w:sz w:val="20"/>
        </w:rPr>
      </w:pPr>
      <w:r>
        <w:rPr>
          <w:rFonts w:ascii="Arial" w:hAnsi="Arial" w:cs="Arial"/>
          <w:sz w:val="20"/>
        </w:rPr>
        <w:t>che l’opera del broker, unico intermediario nei rapporti con le Compagnie di Assicurazione, verrà remunerata dalla Compagnie con le quali verranno stipulati, modificati e/o prorogati i contratti, secondo gli accordi tra la Contraente ed il Broker incaricato e riportato nel Disciplinare di Gara di cui alla procedura di aggiudicazione della presente polizza. La remunerazione del broker non dovrà in ogni caso rappresentare un costo aggiuntivo per il Contraente, e andrà dalla Società assorbita nella componente di costo altrimenti identificata nel premio, per gli oneri di distribuzione e produzione;</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la gestione dei sinistri, fino a che non diventino vertenze legali, venga curata per conto del Contraente/Assicurato, dal broker: il Broker intratterrà per conto del contraente/Assicurato i rapporti con l’Ufficio Sinistri della Compagnia, al quale rimane riservata la trattazione specifica e la liquidazione dei sinistri.</w:t>
      </w:r>
    </w:p>
    <w:p w:rsidR="004F24E1" w:rsidRPr="006152E2" w:rsidRDefault="004F24E1" w:rsidP="00777D47">
      <w:pPr>
        <w:pStyle w:val="Testodelblocco1"/>
        <w:numPr>
          <w:ilvl w:val="0"/>
          <w:numId w:val="4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broker ha ottemperato agli obblighi assicurativi di Legge di cui all’Art. 112, comma 3 del D.lgs. 209/2005 e si impegna a produrre copia della vigente polizza a semplice richiesta scritta della/e Società in qualunque momento del rapporto;</w:t>
      </w:r>
    </w:p>
    <w:p w:rsidR="004F24E1" w:rsidRPr="006152E2" w:rsidRDefault="004F24E1"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sidRPr="006152E2">
        <w:rPr>
          <w:rFonts w:ascii="Arial" w:hAnsi="Arial" w:cs="Arial"/>
          <w:sz w:val="20"/>
        </w:rPr>
        <w:t>Il presente articolo sarà privo di efficacia dal momento in cui dovesse venire a mancare l’obbligatoria iscrizione del broker al RUI, istituito presso l’ISVAP con procedimento n. 5 del 16/10/2006.</w:t>
      </w:r>
    </w:p>
    <w:p w:rsidR="004F24E1" w:rsidRPr="006152E2" w:rsidRDefault="004F24E1"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sidRPr="006152E2">
        <w:rPr>
          <w:rFonts w:ascii="Arial" w:hAnsi="Arial" w:cs="Arial"/>
          <w:sz w:val="20"/>
        </w:rPr>
        <w:t>Il Contraente si riserva la facoltà, in corso di vigenza dei contratti di assicurazione, di individuare un diverso Broker, dandone comunicazione alla Società entro 15 giorni dall’avvenuta variazione.</w:t>
      </w:r>
    </w:p>
    <w:p w:rsidR="004F24E1" w:rsidRPr="00634A7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39" w:name="_Toc462051474"/>
      <w:r w:rsidRPr="006152E2">
        <w:rPr>
          <w:rFonts w:ascii="Arial" w:hAnsi="Arial" w:cs="Arial"/>
          <w:sz w:val="20"/>
          <w:szCs w:val="20"/>
        </w:rPr>
        <w:t>Produzione di informazioni sui sinistri</w:t>
      </w:r>
      <w:bookmarkEnd w:id="39"/>
    </w:p>
    <w:p w:rsidR="004F24E1" w:rsidRPr="006152E2" w:rsidRDefault="004F24E1" w:rsidP="00776862">
      <w:pPr>
        <w:pStyle w:val="Rientrocorpodeltesto21"/>
        <w:tabs>
          <w:tab w:val="left" w:pos="142"/>
          <w:tab w:val="left" w:pos="8222"/>
        </w:tabs>
        <w:ind w:left="0" w:firstLine="0"/>
        <w:rPr>
          <w:rFonts w:ascii="Arial" w:hAnsi="Arial" w:cs="Arial"/>
          <w:sz w:val="20"/>
        </w:rPr>
      </w:pPr>
      <w:r w:rsidRPr="006152E2">
        <w:rPr>
          <w:rFonts w:ascii="Arial" w:hAnsi="Arial" w:cs="Arial"/>
          <w:sz w:val="20"/>
        </w:rPr>
        <w:t xml:space="preserve">Entro </w:t>
      </w:r>
      <w:r w:rsidRPr="006152E2">
        <w:rPr>
          <w:rFonts w:ascii="Arial" w:hAnsi="Arial" w:cs="Arial"/>
          <w:b/>
          <w:sz w:val="20"/>
        </w:rPr>
        <w:t>tre mesi</w:t>
      </w:r>
      <w:r w:rsidRPr="006152E2">
        <w:rPr>
          <w:rFonts w:ascii="Arial" w:hAnsi="Arial" w:cs="Arial"/>
          <w:sz w:val="20"/>
        </w:rPr>
        <w:t xml:space="preserve"> dalla scadenza di ogni annualità e in ogni caso </w:t>
      </w:r>
      <w:r w:rsidRPr="006152E2">
        <w:rPr>
          <w:rFonts w:ascii="Arial" w:hAnsi="Arial" w:cs="Arial"/>
          <w:b/>
          <w:sz w:val="20"/>
        </w:rPr>
        <w:t xml:space="preserve">sei mesi </w:t>
      </w:r>
      <w:r w:rsidRPr="006152E2">
        <w:rPr>
          <w:rFonts w:ascii="Arial" w:hAnsi="Arial" w:cs="Arial"/>
          <w:sz w:val="20"/>
        </w:rPr>
        <w:t xml:space="preserve"> prima della scadenza contrattuale, entro i 30 (trenta) giorni solari successivi, pena l’applicazione delle penali di cui al successivo comma 2, la Società, nel rispetto delle vigenti disposizioni in materia di riservatezza dei dati personali, si impegna a fornire al Contraente l’evidenza dei sinistri denunciati a partire dalla data di decorrenza del contratto. Tale elenco dovrà essere fornito in formato standard digitale aperto, tramite files modificabili e non modificabili, e dovrà riportare per ciascun sinistro:</w:t>
      </w:r>
    </w:p>
    <w:p w:rsidR="004F24E1" w:rsidRPr="006152E2" w:rsidRDefault="004F24E1" w:rsidP="00797DC6">
      <w:pPr>
        <w:pStyle w:val="Rientrocorpodeltesto21"/>
        <w:numPr>
          <w:ilvl w:val="0"/>
          <w:numId w:val="45"/>
        </w:numPr>
        <w:tabs>
          <w:tab w:val="left" w:pos="142"/>
          <w:tab w:val="left" w:pos="8222"/>
        </w:tabs>
        <w:rPr>
          <w:rFonts w:ascii="Arial" w:hAnsi="Arial" w:cs="Arial"/>
          <w:sz w:val="20"/>
        </w:rPr>
      </w:pPr>
      <w:r w:rsidRPr="006152E2">
        <w:rPr>
          <w:rFonts w:ascii="Arial" w:hAnsi="Arial" w:cs="Arial"/>
          <w:sz w:val="20"/>
        </w:rPr>
        <w:t>Numero del sinistro attribuito dalla Società;</w:t>
      </w:r>
    </w:p>
    <w:p w:rsidR="004F24E1" w:rsidRPr="00634A72" w:rsidRDefault="004F24E1" w:rsidP="00797DC6">
      <w:pPr>
        <w:pStyle w:val="Rientrocorpodeltesto21"/>
        <w:numPr>
          <w:ilvl w:val="0"/>
          <w:numId w:val="45"/>
        </w:numPr>
        <w:tabs>
          <w:tab w:val="left" w:pos="142"/>
          <w:tab w:val="left" w:pos="8222"/>
        </w:tabs>
        <w:rPr>
          <w:rFonts w:ascii="Arial" w:hAnsi="Arial" w:cs="Arial"/>
          <w:sz w:val="20"/>
        </w:rPr>
      </w:pPr>
      <w:r>
        <w:rPr>
          <w:rFonts w:ascii="Arial" w:hAnsi="Arial" w:cs="Arial"/>
          <w:sz w:val="20"/>
        </w:rPr>
        <w:t>N</w:t>
      </w:r>
      <w:r w:rsidRPr="00634A72">
        <w:rPr>
          <w:rFonts w:ascii="Arial" w:hAnsi="Arial" w:cs="Arial"/>
          <w:sz w:val="20"/>
        </w:rPr>
        <w:t>umero di polizza;</w:t>
      </w:r>
    </w:p>
    <w:p w:rsidR="004F24E1" w:rsidRPr="006152E2" w:rsidRDefault="004F24E1" w:rsidP="00797DC6">
      <w:pPr>
        <w:pStyle w:val="Rientrocorpodeltesto21"/>
        <w:numPr>
          <w:ilvl w:val="0"/>
          <w:numId w:val="45"/>
        </w:numPr>
        <w:tabs>
          <w:tab w:val="left" w:pos="142"/>
          <w:tab w:val="left" w:pos="8222"/>
        </w:tabs>
        <w:rPr>
          <w:rFonts w:ascii="Arial" w:hAnsi="Arial" w:cs="Arial"/>
          <w:sz w:val="20"/>
        </w:rPr>
      </w:pPr>
      <w:r w:rsidRPr="006152E2">
        <w:rPr>
          <w:rFonts w:ascii="Arial" w:hAnsi="Arial" w:cs="Arial"/>
          <w:sz w:val="20"/>
        </w:rPr>
        <w:t>Data di accadimento dell’evento:</w:t>
      </w:r>
    </w:p>
    <w:p w:rsidR="004F24E1" w:rsidRPr="006152E2" w:rsidRDefault="004F24E1" w:rsidP="00797DC6">
      <w:pPr>
        <w:pStyle w:val="Rientrocorpodeltesto21"/>
        <w:numPr>
          <w:ilvl w:val="0"/>
          <w:numId w:val="45"/>
        </w:numPr>
        <w:tabs>
          <w:tab w:val="left" w:pos="142"/>
          <w:tab w:val="left" w:pos="8222"/>
        </w:tabs>
        <w:rPr>
          <w:rFonts w:ascii="Arial" w:hAnsi="Arial" w:cs="Arial"/>
          <w:sz w:val="20"/>
        </w:rPr>
      </w:pPr>
      <w:r w:rsidRPr="006152E2">
        <w:rPr>
          <w:rFonts w:ascii="Arial" w:hAnsi="Arial" w:cs="Arial"/>
          <w:sz w:val="20"/>
        </w:rPr>
        <w:t>Data della denuncia;</w:t>
      </w:r>
    </w:p>
    <w:p w:rsidR="004F24E1" w:rsidRPr="00634A72" w:rsidRDefault="004F24E1" w:rsidP="00797DC6">
      <w:pPr>
        <w:pStyle w:val="Rientrocorpodeltesto21"/>
        <w:numPr>
          <w:ilvl w:val="0"/>
          <w:numId w:val="45"/>
        </w:numPr>
        <w:tabs>
          <w:tab w:val="left" w:pos="142"/>
          <w:tab w:val="left" w:pos="8222"/>
        </w:tabs>
        <w:rPr>
          <w:rFonts w:ascii="Arial" w:hAnsi="Arial" w:cs="Arial"/>
          <w:sz w:val="20"/>
        </w:rPr>
      </w:pPr>
      <w:r>
        <w:rPr>
          <w:rFonts w:ascii="Arial" w:hAnsi="Arial" w:cs="Arial"/>
          <w:sz w:val="20"/>
        </w:rPr>
        <w:t>P</w:t>
      </w:r>
      <w:r w:rsidRPr="00634A72">
        <w:rPr>
          <w:rFonts w:ascii="Arial" w:hAnsi="Arial" w:cs="Arial"/>
          <w:sz w:val="20"/>
        </w:rPr>
        <w:t>eriodo di riferimento;</w:t>
      </w:r>
    </w:p>
    <w:p w:rsidR="004F24E1" w:rsidRPr="006152E2" w:rsidRDefault="004F24E1" w:rsidP="00797DC6">
      <w:pPr>
        <w:pStyle w:val="Rientrocorpodeltesto21"/>
        <w:numPr>
          <w:ilvl w:val="0"/>
          <w:numId w:val="45"/>
        </w:numPr>
        <w:tabs>
          <w:tab w:val="left" w:pos="142"/>
          <w:tab w:val="left" w:pos="8222"/>
        </w:tabs>
        <w:rPr>
          <w:rFonts w:ascii="Arial" w:hAnsi="Arial" w:cs="Arial"/>
          <w:sz w:val="20"/>
        </w:rPr>
      </w:pPr>
      <w:r w:rsidRPr="006152E2">
        <w:rPr>
          <w:rFonts w:ascii="Arial" w:hAnsi="Arial" w:cs="Arial"/>
          <w:sz w:val="20"/>
        </w:rPr>
        <w:t>Indicazione dello stato del sinistro, secondo la seguente classificazione e con i dettagli di seguito indicati:</w:t>
      </w:r>
    </w:p>
    <w:p w:rsidR="004F24E1" w:rsidRPr="006152E2" w:rsidRDefault="004F24E1" w:rsidP="00797DC6">
      <w:pPr>
        <w:pStyle w:val="Rientrocorpodeltesto21"/>
        <w:numPr>
          <w:ilvl w:val="1"/>
          <w:numId w:val="45"/>
        </w:numPr>
        <w:tabs>
          <w:tab w:val="left" w:pos="142"/>
          <w:tab w:val="left" w:pos="8222"/>
        </w:tabs>
        <w:rPr>
          <w:rFonts w:ascii="Arial" w:hAnsi="Arial" w:cs="Arial"/>
          <w:sz w:val="20"/>
        </w:rPr>
      </w:pPr>
      <w:r w:rsidRPr="006152E2">
        <w:rPr>
          <w:rFonts w:ascii="Arial" w:hAnsi="Arial" w:cs="Arial"/>
          <w:sz w:val="20"/>
        </w:rPr>
        <w:t>Sinistro agli atti, senza seguito;</w:t>
      </w:r>
    </w:p>
    <w:p w:rsidR="004F24E1" w:rsidRPr="006152E2" w:rsidRDefault="004F24E1" w:rsidP="00797DC6">
      <w:pPr>
        <w:pStyle w:val="Rientrocorpodeltesto21"/>
        <w:numPr>
          <w:ilvl w:val="1"/>
          <w:numId w:val="45"/>
        </w:numPr>
        <w:tabs>
          <w:tab w:val="left" w:pos="142"/>
          <w:tab w:val="left" w:pos="8222"/>
        </w:tabs>
        <w:rPr>
          <w:rFonts w:ascii="Arial" w:hAnsi="Arial" w:cs="Arial"/>
          <w:sz w:val="20"/>
        </w:rPr>
      </w:pPr>
      <w:r w:rsidRPr="006152E2">
        <w:rPr>
          <w:rFonts w:ascii="Arial" w:hAnsi="Arial" w:cs="Arial"/>
          <w:sz w:val="20"/>
        </w:rPr>
        <w:t>Sinistro liquidato, in data________ con liquidazione pari ad €. _______;</w:t>
      </w:r>
    </w:p>
    <w:p w:rsidR="004F24E1" w:rsidRPr="006152E2" w:rsidRDefault="004F24E1" w:rsidP="00797DC6">
      <w:pPr>
        <w:pStyle w:val="Rientrocorpodeltesto21"/>
        <w:numPr>
          <w:ilvl w:val="1"/>
          <w:numId w:val="45"/>
        </w:numPr>
        <w:tabs>
          <w:tab w:val="left" w:pos="142"/>
          <w:tab w:val="left" w:pos="8222"/>
        </w:tabs>
        <w:rPr>
          <w:rFonts w:ascii="Arial" w:hAnsi="Arial" w:cs="Arial"/>
          <w:sz w:val="20"/>
        </w:rPr>
      </w:pPr>
      <w:r w:rsidRPr="006152E2">
        <w:rPr>
          <w:rFonts w:ascii="Arial" w:hAnsi="Arial" w:cs="Arial"/>
          <w:sz w:val="20"/>
        </w:rPr>
        <w:t>Sinistro aperto, in corso di verifica con relativo importo stimato pari ad €. ____________.</w:t>
      </w:r>
    </w:p>
    <w:p w:rsidR="004F24E1" w:rsidRPr="006152E2" w:rsidRDefault="004F24E1"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 xml:space="preserve">In caso di mancato rispetto di quinto previsto al comma 1 del presente articolo, in assenza di adeguate motivazioni legate a cause di forza maggiore, la Società dovrà corrispondere al Contraente un importo pari </w:t>
      </w:r>
      <w:r w:rsidRPr="00C93AC6">
        <w:rPr>
          <w:rFonts w:ascii="Arial" w:hAnsi="Arial" w:cs="Arial"/>
          <w:sz w:val="20"/>
        </w:rPr>
        <w:t>allo 0,</w:t>
      </w:r>
      <w:r>
        <w:rPr>
          <w:rFonts w:ascii="Arial" w:hAnsi="Arial" w:cs="Arial"/>
          <w:sz w:val="20"/>
        </w:rPr>
        <w:t>25</w:t>
      </w:r>
      <w:r w:rsidRPr="00C93AC6">
        <w:rPr>
          <w:rFonts w:ascii="Arial" w:hAnsi="Arial" w:cs="Arial"/>
          <w:sz w:val="20"/>
        </w:rPr>
        <w:t>% del premio annuo complessivo per ogni giorno solare di ritardo, con un importo massimo pari ad €. 350,00.</w:t>
      </w:r>
    </w:p>
    <w:p w:rsidR="004F24E1" w:rsidRPr="006152E2" w:rsidRDefault="004F24E1"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La Società s’impegna a fornire ogni altra informazione disponibile, relativa al contratto assicurativo in essere che il Contraente, d’intesa con la Società, ritenga utile acquisire nel corso della vigenza del contratto. Al riguardo il Contraente deve fornire adeguata motivazione.</w:t>
      </w:r>
    </w:p>
    <w:p w:rsidR="004F24E1" w:rsidRPr="006152E2" w:rsidRDefault="004F24E1"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Per gli adempimenti relativi alle informazioni da fornirsi successivamente alla data di scadenza del contratto, l’applicazione delle eventuali penali è garantita dalla cauzione definitiva, che non potrà essere svincolata sino alla completa trasmissione delle informazioni di cui al comma 1.</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40" w:name="_Toc450206810"/>
      <w:bookmarkStart w:id="41" w:name="_Toc462051475"/>
      <w:r w:rsidRPr="006152E2">
        <w:rPr>
          <w:rFonts w:ascii="Arial" w:hAnsi="Arial" w:cs="Arial"/>
          <w:sz w:val="20"/>
          <w:szCs w:val="20"/>
        </w:rPr>
        <w:t>Assicurazione presso diversi assicuratori</w:t>
      </w:r>
      <w:bookmarkEnd w:id="40"/>
      <w:bookmarkEnd w:id="41"/>
    </w:p>
    <w:p w:rsidR="004F24E1" w:rsidRPr="006152E2" w:rsidRDefault="004F24E1" w:rsidP="00776862">
      <w:pPr>
        <w:widowControl/>
        <w:tabs>
          <w:tab w:val="left" w:pos="142"/>
          <w:tab w:val="left" w:pos="851"/>
          <w:tab w:val="left" w:pos="7920"/>
          <w:tab w:val="left" w:pos="8222"/>
          <w:tab w:val="left" w:pos="8364"/>
        </w:tabs>
        <w:overflowPunct w:val="0"/>
        <w:jc w:val="both"/>
        <w:textAlignment w:val="baseline"/>
        <w:rPr>
          <w:rFonts w:ascii="Arial" w:hAnsi="Arial" w:cs="Arial"/>
          <w:sz w:val="20"/>
          <w:szCs w:val="20"/>
          <w:lang w:val="it-IT"/>
        </w:rPr>
      </w:pPr>
      <w:r w:rsidRPr="006152E2">
        <w:rPr>
          <w:rFonts w:ascii="Arial" w:hAnsi="Arial" w:cs="Arial"/>
          <w:sz w:val="20"/>
          <w:szCs w:val="20"/>
          <w:lang w:val="it-IT"/>
        </w:rPr>
        <w:t>Il Contraente è esonerato dall’obbligo di denunciare alla Società eventuali altre polizze da lui stipulate per i medesimi rischi fermo restando che, in caso di sinistro, l’Assicurato o il Contraente deve darne avviso a tutti gli Assicuratori ed è tenuto a richiedere a ciascuno di essi l’indennizzo dovuto secondo il rispettivo contratto autonomamente considerato.</w:t>
      </w:r>
    </w:p>
    <w:p w:rsidR="004F24E1" w:rsidRPr="006152E2" w:rsidRDefault="004F24E1" w:rsidP="00BD784E">
      <w:pPr>
        <w:tabs>
          <w:tab w:val="left" w:pos="-1276"/>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0"/>
          <w:tab w:val="left" w:pos="8647"/>
        </w:tabs>
        <w:jc w:val="both"/>
        <w:rPr>
          <w:rFonts w:ascii="Arial" w:hAnsi="Arial" w:cs="Arial"/>
          <w:sz w:val="20"/>
          <w:szCs w:val="20"/>
          <w:lang w:val="it-IT"/>
        </w:rPr>
      </w:pPr>
      <w:r w:rsidRPr="006152E2">
        <w:rPr>
          <w:rFonts w:ascii="Arial" w:hAnsi="Arial" w:cs="Arial"/>
          <w:sz w:val="20"/>
          <w:szCs w:val="20"/>
          <w:lang w:val="it-IT"/>
        </w:rPr>
        <w:t>Qualora la somma di tali indennizzi – escluso dal conteggio l’indennizzo dovuto dall’assicuratore insolvente – superi l’ammontare del danno, la Società è tenuta a pagare soltanto la sua quota proporzionale in ragione dell’indennizzo calcolato secondo il proprio contratto, esclusa comunque ogni obbligazione solidale con gli altri assicuratori.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42" w:name="_Toc450206811"/>
      <w:bookmarkStart w:id="43" w:name="_Toc462051476"/>
      <w:r w:rsidRPr="006152E2">
        <w:rPr>
          <w:rFonts w:ascii="Arial" w:hAnsi="Arial" w:cs="Arial"/>
          <w:sz w:val="20"/>
          <w:szCs w:val="20"/>
        </w:rPr>
        <w:t>Tracciabilità dei flussi finanziari</w:t>
      </w:r>
      <w:bookmarkEnd w:id="42"/>
      <w:bookmarkEnd w:id="43"/>
    </w:p>
    <w:p w:rsidR="004F24E1" w:rsidRPr="00B379AD" w:rsidRDefault="004F24E1" w:rsidP="00776862">
      <w:pPr>
        <w:widowControl/>
        <w:jc w:val="both"/>
        <w:rPr>
          <w:rFonts w:ascii="Arial" w:hAnsi="Arial" w:cs="Arial"/>
          <w:sz w:val="20"/>
          <w:szCs w:val="20"/>
          <w:lang w:val="it-IT"/>
        </w:rPr>
      </w:pPr>
      <w:r w:rsidRPr="00B379AD">
        <w:rPr>
          <w:rFonts w:ascii="Arial" w:hAnsi="Arial" w:cs="Arial"/>
          <w:sz w:val="20"/>
          <w:szCs w:val="20"/>
          <w:lang w:val="it-IT"/>
        </w:rPr>
        <w:t>La Società ed il Broker assumono tutti gli obblighi di tracciabilità dei flussi finanziari di cui all’art. 3, della L. 136/2010 e s.m.i., e si impegnano a comunicare al Contraente ed alla Prefettura - Ufficio Territoriale del Governo, la notizia dell’inadempimento degli eventuali propri subappaltatori/subcontraenti agli obblighi di tracciabilità finanziaria.</w:t>
      </w:r>
    </w:p>
    <w:p w:rsidR="004F24E1" w:rsidRPr="006152E2" w:rsidRDefault="004F24E1" w:rsidP="004404C9">
      <w:pPr>
        <w:widowControl/>
        <w:jc w:val="both"/>
        <w:rPr>
          <w:rFonts w:ascii="Arial" w:hAnsi="Arial" w:cs="Arial"/>
          <w:sz w:val="20"/>
          <w:szCs w:val="20"/>
          <w:lang w:val="it-IT"/>
        </w:rPr>
      </w:pPr>
      <w:r w:rsidRPr="006152E2">
        <w:rPr>
          <w:rFonts w:ascii="Arial" w:hAnsi="Arial" w:cs="Arial"/>
          <w:sz w:val="20"/>
          <w:szCs w:val="20"/>
          <w:lang w:val="it-IT"/>
        </w:rPr>
        <w:t>Il contratto s’intende risolto di diritto nel caso che anche una sola transazione finanziaria relativa al presente affidamento, anche se eseguita da subappaltatori o subcontraenti dell’impresa appaltatrice, sia stata eseguita senza avvalersi degli strumenti di pagamento idonei ad assicurare la piena tracciabilità della relativa operazione, ai sensi e per gli effetti dell’art. 3, comma 9-bis della legge 136/2010 e s.m.i..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44" w:name="_Toc450206812"/>
      <w:bookmarkStart w:id="45" w:name="_Toc462051477"/>
      <w:r w:rsidRPr="006152E2">
        <w:rPr>
          <w:rFonts w:ascii="Arial" w:hAnsi="Arial" w:cs="Arial"/>
          <w:sz w:val="20"/>
          <w:szCs w:val="20"/>
        </w:rPr>
        <w:t>Regolazione del premio</w:t>
      </w:r>
      <w:bookmarkEnd w:id="44"/>
      <w:bookmarkEnd w:id="45"/>
    </w:p>
    <w:p w:rsidR="004F24E1" w:rsidRPr="00DF772E" w:rsidRDefault="004F24E1" w:rsidP="00776862">
      <w:pPr>
        <w:tabs>
          <w:tab w:val="left" w:pos="1411"/>
          <w:tab w:val="left" w:pos="8064"/>
        </w:tabs>
        <w:jc w:val="both"/>
        <w:rPr>
          <w:rFonts w:ascii="Arial" w:hAnsi="Arial" w:cs="Arial"/>
          <w:i/>
          <w:color w:val="000000"/>
          <w:sz w:val="20"/>
          <w:szCs w:val="20"/>
          <w:lang w:val="it-IT"/>
        </w:rPr>
      </w:pPr>
      <w:r w:rsidRPr="00DF772E">
        <w:rPr>
          <w:rFonts w:ascii="Arial" w:hAnsi="Arial" w:cs="Arial"/>
          <w:i/>
          <w:color w:val="000000"/>
          <w:sz w:val="20"/>
          <w:szCs w:val="20"/>
          <w:lang w:val="it-IT"/>
        </w:rPr>
        <w:t>- Articolo non applicabile -</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46" w:name="_Toc450206813"/>
      <w:bookmarkStart w:id="47" w:name="_Toc462051478"/>
      <w:r w:rsidRPr="006152E2">
        <w:rPr>
          <w:rFonts w:ascii="Arial" w:hAnsi="Arial" w:cs="Arial"/>
          <w:sz w:val="20"/>
          <w:szCs w:val="20"/>
        </w:rPr>
        <w:t>Validità esclusiva delle norme dattiloscritte</w:t>
      </w:r>
      <w:bookmarkEnd w:id="46"/>
      <w:bookmarkEnd w:id="47"/>
    </w:p>
    <w:p w:rsidR="004F24E1" w:rsidRPr="006152E2" w:rsidRDefault="004F24E1" w:rsidP="007768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napToGrid w:val="0"/>
          <w:color w:val="000000"/>
          <w:sz w:val="20"/>
          <w:szCs w:val="20"/>
          <w:lang w:val="it-IT"/>
        </w:rPr>
      </w:pPr>
      <w:r w:rsidRPr="006152E2">
        <w:rPr>
          <w:rFonts w:ascii="Arial" w:hAnsi="Arial" w:cs="Arial"/>
          <w:snapToGrid w:val="0"/>
          <w:color w:val="000000"/>
          <w:sz w:val="20"/>
          <w:szCs w:val="20"/>
          <w:lang w:val="it-IT"/>
        </w:rPr>
        <w:t>Si intendono operanti solo le norme dattiloscritte.</w:t>
      </w:r>
    </w:p>
    <w:p w:rsidR="004F24E1" w:rsidRPr="006152E2" w:rsidRDefault="004F24E1"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snapToGrid w:val="0"/>
          <w:color w:val="000000"/>
          <w:sz w:val="20"/>
          <w:szCs w:val="20"/>
          <w:lang w:val="it-IT"/>
        </w:rPr>
      </w:pPr>
      <w:r w:rsidRPr="006152E2">
        <w:rPr>
          <w:rFonts w:ascii="Arial" w:hAnsi="Arial" w:cs="Arial"/>
          <w:snapToGrid w:val="0"/>
          <w:color w:val="000000"/>
          <w:sz w:val="20"/>
          <w:szCs w:val="20"/>
          <w:lang w:val="it-IT"/>
        </w:rPr>
        <w:t>La firma apposta dalla Contraente su moduli a stampa forniti dalla Società vale solo quale presa d'atto del premio e della ripartizione del rischio tra le Società partecipanti alla coassicurazione.</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48" w:name="_Toc450206815"/>
      <w:bookmarkStart w:id="49" w:name="_Toc462051479"/>
      <w:r w:rsidRPr="006152E2">
        <w:rPr>
          <w:rFonts w:ascii="Arial" w:hAnsi="Arial" w:cs="Arial"/>
          <w:sz w:val="20"/>
          <w:szCs w:val="20"/>
        </w:rPr>
        <w:t>Assicurazione per conto di chi spetta</w:t>
      </w:r>
      <w:bookmarkEnd w:id="48"/>
      <w:bookmarkEnd w:id="49"/>
    </w:p>
    <w:p w:rsidR="004F24E1" w:rsidRPr="006152E2" w:rsidRDefault="004F24E1" w:rsidP="00776862">
      <w:pPr>
        <w:jc w:val="both"/>
        <w:rPr>
          <w:rFonts w:ascii="Arial" w:hAnsi="Arial" w:cs="Arial"/>
          <w:snapToGrid w:val="0"/>
          <w:sz w:val="20"/>
          <w:szCs w:val="20"/>
          <w:lang w:val="it-IT" w:eastAsia="en-US"/>
        </w:rPr>
      </w:pPr>
      <w:r w:rsidRPr="006152E2">
        <w:rPr>
          <w:rFonts w:ascii="Arial" w:hAnsi="Arial" w:cs="Arial"/>
          <w:snapToGrid w:val="0"/>
          <w:sz w:val="20"/>
          <w:szCs w:val="20"/>
          <w:lang w:val="it-IT" w:eastAsia="en-US"/>
        </w:rPr>
        <w:t>La presente polizza è stipulata dal Contraente in nome proprio e/o nell'interesse di chi spetta. In caso di sinistro però, i terzi interessati non avranno alcuna ingerenza nella nomina dei periti da eleggersi dalla Società e dal Contraente, né azione alcuna per impugnare la perizia, convenendosi che le azioni, ragioni e diritti sorgenti dall'assicurazione stessa non possono essere esercitati che dal Contraente. L'indennità che, a norma di quanto sopra, sarà stata liquidata in contraddittorio non potrà essere versata se non con l'intervento, all'atto del pagamento, dei terzi interessati.</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0" w:name="_Toc450206816"/>
      <w:bookmarkStart w:id="51" w:name="_Toc462051480"/>
      <w:r w:rsidRPr="006152E2">
        <w:rPr>
          <w:rFonts w:ascii="Arial" w:hAnsi="Arial" w:cs="Arial"/>
          <w:sz w:val="20"/>
          <w:szCs w:val="20"/>
        </w:rPr>
        <w:t>Obblighi di riservatezza e segretezza</w:t>
      </w:r>
      <w:bookmarkEnd w:id="50"/>
      <w:bookmarkEnd w:id="51"/>
    </w:p>
    <w:p w:rsidR="004F24E1" w:rsidRPr="006152E2" w:rsidRDefault="004F24E1" w:rsidP="00776862">
      <w:pPr>
        <w:widowControl/>
        <w:jc w:val="both"/>
        <w:rPr>
          <w:rFonts w:ascii="Arial" w:hAnsi="Arial" w:cs="Arial"/>
          <w:sz w:val="20"/>
          <w:szCs w:val="20"/>
          <w:lang w:val="it-IT"/>
        </w:rPr>
      </w:pPr>
      <w:r w:rsidRPr="006152E2">
        <w:rPr>
          <w:rFonts w:ascii="Arial" w:hAnsi="Arial" w:cs="Arial"/>
          <w:sz w:val="20"/>
          <w:szCs w:val="20"/>
          <w:lang w:val="it-IT"/>
        </w:rPr>
        <w:t>La Società ha l’obbligo, in ossequio a quanto disposto dal Decreto Legislativo 30-6-2003 n. 196 di mantenere riservati i dati e le informazioni di cui venga in possesso, di non divulgarli e di non farne oggetto di utilizzazione a qualunque titolo.</w:t>
      </w:r>
    </w:p>
    <w:p w:rsidR="004F24E1" w:rsidRPr="006152E2"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2" w:name="_Toc450206817"/>
      <w:bookmarkStart w:id="53" w:name="_Toc462051481"/>
      <w:r w:rsidRPr="006152E2">
        <w:rPr>
          <w:rFonts w:ascii="Arial" w:hAnsi="Arial" w:cs="Arial"/>
          <w:sz w:val="20"/>
          <w:szCs w:val="20"/>
        </w:rPr>
        <w:t>Modifiche dell’assicurazione</w:t>
      </w:r>
      <w:bookmarkEnd w:id="52"/>
      <w:bookmarkEnd w:id="53"/>
    </w:p>
    <w:p w:rsidR="004F24E1" w:rsidRPr="006152E2" w:rsidRDefault="004F24E1" w:rsidP="00776862">
      <w:pPr>
        <w:jc w:val="both"/>
        <w:rPr>
          <w:rFonts w:ascii="Arial" w:hAnsi="Arial" w:cs="Arial"/>
          <w:color w:val="000000"/>
          <w:sz w:val="20"/>
          <w:szCs w:val="20"/>
          <w:lang w:val="it-IT"/>
        </w:rPr>
      </w:pPr>
      <w:r w:rsidRPr="006152E2">
        <w:rPr>
          <w:rFonts w:ascii="Arial" w:hAnsi="Arial" w:cs="Arial"/>
          <w:color w:val="000000"/>
          <w:sz w:val="20"/>
          <w:szCs w:val="20"/>
          <w:lang w:val="it-IT"/>
        </w:rPr>
        <w:t>Le eventuali modificazioni dell'assicurazione devono essere provate per iscritto.</w:t>
      </w:r>
    </w:p>
    <w:p w:rsidR="004F24E1" w:rsidRPr="006152E2" w:rsidRDefault="004F24E1" w:rsidP="00BD784E">
      <w:pPr>
        <w:widowControl/>
        <w:jc w:val="both"/>
        <w:rPr>
          <w:rFonts w:ascii="Arial" w:hAnsi="Arial" w:cs="Arial"/>
          <w:sz w:val="20"/>
          <w:szCs w:val="20"/>
          <w:lang w:val="it-IT"/>
        </w:rPr>
      </w:pPr>
      <w:r w:rsidRPr="006152E2">
        <w:rPr>
          <w:rFonts w:ascii="Arial" w:hAnsi="Arial" w:cs="Arial"/>
          <w:sz w:val="20"/>
          <w:szCs w:val="20"/>
          <w:lang w:val="it-IT"/>
        </w:rPr>
        <w:t>Nessuna condizione o accordo tra Contraente o Assicurato e Agenti o Brokers o incaricati della società sono validi senza la ratifica scritta da parte della Direzione Generale della Società.</w:t>
      </w: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Pr="006152E2" w:rsidRDefault="004F24E1"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4F24E1" w:rsidRPr="006152E2" w:rsidRDefault="004F24E1" w:rsidP="00260533">
      <w:pPr>
        <w:pStyle w:val="Title"/>
        <w:shd w:val="clear" w:color="auto" w:fill="FBD4B4"/>
        <w:spacing w:before="120" w:after="120"/>
        <w:rPr>
          <w:sz w:val="20"/>
          <w:szCs w:val="20"/>
          <w:lang w:val="it-IT"/>
        </w:rPr>
      </w:pPr>
      <w:bookmarkStart w:id="54" w:name="_Toc450206818"/>
      <w:bookmarkStart w:id="55" w:name="_Toc462051482"/>
      <w:r w:rsidRPr="006152E2">
        <w:rPr>
          <w:sz w:val="20"/>
          <w:szCs w:val="20"/>
          <w:lang w:val="it-IT"/>
        </w:rPr>
        <w:t xml:space="preserve">Sezione 2 – Norme che regolano l’Assicurazione </w:t>
      </w:r>
      <w:bookmarkEnd w:id="54"/>
      <w:r w:rsidRPr="006152E2">
        <w:rPr>
          <w:sz w:val="20"/>
          <w:szCs w:val="20"/>
          <w:lang w:val="it-IT"/>
        </w:rPr>
        <w:t>RC</w:t>
      </w:r>
      <w:r>
        <w:rPr>
          <w:sz w:val="20"/>
          <w:szCs w:val="20"/>
          <w:lang w:val="it-IT"/>
        </w:rPr>
        <w:t xml:space="preserve"> Patrimoniale</w:t>
      </w:r>
      <w:bookmarkEnd w:id="55"/>
    </w:p>
    <w:p w:rsidR="004F24E1" w:rsidRPr="006152E2" w:rsidRDefault="004F24E1"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6152E2">
        <w:rPr>
          <w:rFonts w:ascii="Arial" w:hAnsi="Arial" w:cs="Arial"/>
          <w:sz w:val="20"/>
          <w:szCs w:val="20"/>
          <w:lang w:val="it-IT"/>
        </w:rPr>
        <w:t>Le condizioni che seguono prevalgono in caso di discordanza sulle norme che regolano la polizza (Sez.1)</w:t>
      </w:r>
    </w:p>
    <w:p w:rsidR="004F24E1" w:rsidRPr="006152E2" w:rsidRDefault="004F24E1"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6152E2">
        <w:rPr>
          <w:rFonts w:ascii="Arial" w:hAnsi="Arial" w:cs="Arial"/>
          <w:sz w:val="20"/>
          <w:szCs w:val="20"/>
          <w:lang w:val="it-IT"/>
        </w:rPr>
        <w:t>L’eventuale discordanza tra le norme che regolano la polizza, le norme del presente articolo, le norme che regolano i sinistri e le norme del Codice Civile sulle polizze di assicurazione, verrà sempre risolta nella maniera più favorevole al Contraente e/o agli Assicurati.</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6" w:name="_Toc462051483"/>
      <w:r w:rsidRPr="00FA6377">
        <w:rPr>
          <w:rFonts w:ascii="Arial" w:hAnsi="Arial" w:cs="Arial"/>
          <w:sz w:val="20"/>
          <w:szCs w:val="20"/>
        </w:rPr>
        <w:t>Oggetto dell’assicurazione</w:t>
      </w:r>
      <w:bookmarkEnd w:id="56"/>
    </w:p>
    <w:p w:rsidR="004F24E1" w:rsidRPr="00081C3E" w:rsidRDefault="004F24E1" w:rsidP="00081C3E">
      <w:pPr>
        <w:pStyle w:val="BodyText"/>
        <w:rPr>
          <w:rFonts w:ascii="Arial" w:hAnsi="Arial" w:cs="Arial"/>
          <w:sz w:val="20"/>
          <w:szCs w:val="20"/>
        </w:rPr>
      </w:pPr>
      <w:r w:rsidRPr="00081C3E">
        <w:rPr>
          <w:rFonts w:ascii="Arial" w:hAnsi="Arial" w:cs="Arial"/>
          <w:sz w:val="20"/>
          <w:szCs w:val="20"/>
        </w:rPr>
        <w:t>L’Assicuratore si obbliga a tenere indenne il Contraente/ Assicurato per tutte le somme che lo stesso sia civilmente obbligato a pagare a titolo di perdite patrimoniali , in forza della propria Responsabilità Civile vicaria , a seguito di qualsiasi richiesta di risarcimento avanzata da terzi esclusivamente per atti, fatti illeciti od omissioni compiuti dai dipendenti o amministratori del contraente nell’esercizio delle loro mansioni o funzioni istituzionali e di cui lo stesso Contraente/ Assicurato debba rispondere a norma di Legge.</w:t>
      </w:r>
    </w:p>
    <w:p w:rsidR="004F24E1" w:rsidRPr="00081C3E" w:rsidRDefault="004F24E1" w:rsidP="00081C3E">
      <w:pPr>
        <w:pStyle w:val="BodyText"/>
        <w:rPr>
          <w:rFonts w:ascii="Arial" w:hAnsi="Arial" w:cs="Arial"/>
          <w:sz w:val="20"/>
          <w:szCs w:val="20"/>
        </w:rPr>
      </w:pPr>
      <w:r w:rsidRPr="00081C3E">
        <w:rPr>
          <w:rFonts w:ascii="Arial" w:hAnsi="Arial" w:cs="Arial"/>
          <w:sz w:val="20"/>
          <w:szCs w:val="20"/>
        </w:rPr>
        <w:t>La copertura s’intende estesa anche nel caso in cui il Contraente/ Assicurato abbia dovuto risarcire al terzo danneggiato le perdite patrimoniali derivanti da atti, fatti illeciti od omissioni colposi commessi nell’esercizio dell’attività istituzionale da parte di uno o più dei dipendenti o amministratori e si sia prodotta una differenza tra l’ammontare pagato dal contraente / assicurato e l’ammontare che la corte dei conti abbia posto a personale carico del/ dei dipendenti o amministratori responsabili per colpa grave.</w:t>
      </w:r>
    </w:p>
    <w:p w:rsidR="004F24E1" w:rsidRPr="00081C3E" w:rsidRDefault="004F24E1" w:rsidP="00081C3E">
      <w:pPr>
        <w:pStyle w:val="BodyText"/>
        <w:rPr>
          <w:rFonts w:ascii="Arial" w:hAnsi="Arial" w:cs="Arial"/>
          <w:sz w:val="20"/>
          <w:szCs w:val="20"/>
        </w:rPr>
      </w:pPr>
      <w:r w:rsidRPr="00081C3E">
        <w:rPr>
          <w:rFonts w:ascii="Arial" w:hAnsi="Arial" w:cs="Arial"/>
          <w:sz w:val="20"/>
          <w:szCs w:val="20"/>
        </w:rPr>
        <w:t>La copertura è altresì operante nel caso in cui il contraente/ assicurato abbia sofferto un pregiudizio economico in conseguenza dell’azione diretta della Corte dei Conti per danni erariali nei confronti di uno o più dipendenti o amministratori e, per effetto dell’esercizio del potere riduttivo da parte della stessa corte dei conti, sia rimasta a carico del contraente/ assicurato la differenza tra l’ammontare del danno erariale pagabile e l’ammontare che la corte dei conti abbia posto a personale carico di uno o più dipendenti o amministratori responsabili. Resta inteso e convenuto tra le parti che l’assicuratore è obbligato solo ed in quanto sia stata accertata con sentenza definitiva del tribunale competente la sussistenza della responsabilità amministrativa e/o amministrativa contabile di uno o più dipendenti o amministratori con sentenza definitiva della corte dei conti.</w:t>
      </w:r>
    </w:p>
    <w:p w:rsidR="004F24E1" w:rsidRPr="00081C3E" w:rsidRDefault="004F24E1" w:rsidP="00081C3E">
      <w:pPr>
        <w:pStyle w:val="BodyText"/>
        <w:rPr>
          <w:rFonts w:ascii="Arial" w:hAnsi="Arial" w:cs="Arial"/>
          <w:sz w:val="20"/>
          <w:szCs w:val="20"/>
        </w:rPr>
      </w:pPr>
      <w:r w:rsidRPr="00081C3E">
        <w:rPr>
          <w:rFonts w:ascii="Arial" w:hAnsi="Arial" w:cs="Arial"/>
          <w:sz w:val="20"/>
          <w:szCs w:val="20"/>
        </w:rPr>
        <w:t>L’assicurazione comprende inoltre le perdite patrimoniali che l’assicurato sia tenuto a risarcire per multe e/o ammende , sanzioni amministrative e/ o pecuniarie inflitte a terzi.</w:t>
      </w:r>
    </w:p>
    <w:p w:rsidR="004F24E1" w:rsidRPr="00081C3E" w:rsidRDefault="004F24E1" w:rsidP="00081C3E">
      <w:pPr>
        <w:pStyle w:val="BodyText"/>
        <w:rPr>
          <w:rFonts w:ascii="Arial" w:hAnsi="Arial" w:cs="Arial"/>
          <w:sz w:val="20"/>
          <w:szCs w:val="20"/>
        </w:rPr>
      </w:pPr>
      <w:r w:rsidRPr="00081C3E">
        <w:rPr>
          <w:rFonts w:ascii="Arial" w:hAnsi="Arial" w:cs="Arial"/>
          <w:sz w:val="20"/>
          <w:szCs w:val="20"/>
        </w:rPr>
        <w:t>La garanzia comprende inoltre le perdite patrimoniali conseguenti a smarrimento , distruzione o deterioramento di atti, documenti o titoli non al portatore, purchè non derivanti da incendio, furto o rapina.</w:t>
      </w:r>
    </w:p>
    <w:p w:rsidR="004F24E1" w:rsidRDefault="004F24E1" w:rsidP="00776862">
      <w:pPr>
        <w:pStyle w:val="BodyText"/>
        <w:tabs>
          <w:tab w:val="clear" w:pos="-1"/>
        </w:tabs>
        <w:rPr>
          <w:rFonts w:ascii="Arial" w:hAnsi="Arial" w:cs="Arial"/>
          <w:sz w:val="20"/>
          <w:szCs w:val="20"/>
        </w:rPr>
      </w:pPr>
      <w:r w:rsidRPr="00081C3E">
        <w:rPr>
          <w:rFonts w:ascii="Arial" w:hAnsi="Arial" w:cs="Arial"/>
          <w:sz w:val="20"/>
          <w:szCs w:val="20"/>
        </w:rPr>
        <w:t>Resta salva la facoltà della Società , in caso di dolo o colpa grave, di rivalersi nei confronti dei soggetti responsabili</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7" w:name="_Toc462051484"/>
      <w:r w:rsidRPr="00FA6377">
        <w:rPr>
          <w:rFonts w:ascii="Arial" w:hAnsi="Arial" w:cs="Arial"/>
          <w:sz w:val="20"/>
          <w:szCs w:val="20"/>
        </w:rPr>
        <w:t>Delimitazione dell’assicurazione - Esclusioni</w:t>
      </w:r>
      <w:bookmarkEnd w:id="57"/>
    </w:p>
    <w:tbl>
      <w:tblPr>
        <w:tblW w:w="0" w:type="auto"/>
        <w:tblLayout w:type="fixed"/>
        <w:tblLook w:val="0000"/>
      </w:tblPr>
      <w:tblGrid>
        <w:gridCol w:w="8632"/>
      </w:tblGrid>
      <w:tr w:rsidR="004F24E1" w:rsidRPr="003C408C">
        <w:trPr>
          <w:trHeight w:val="684"/>
        </w:trPr>
        <w:tc>
          <w:tcPr>
            <w:tcW w:w="8632" w:type="dxa"/>
          </w:tcPr>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xml:space="preserve">Sono esclusi i danni: </w:t>
            </w:r>
          </w:p>
          <w:p w:rsidR="004F24E1" w:rsidRPr="00081C3E" w:rsidRDefault="004F24E1" w:rsidP="00081C3E">
            <w:pPr>
              <w:pStyle w:val="BodyText"/>
              <w:tabs>
                <w:tab w:val="clear" w:pos="-1"/>
              </w:tabs>
              <w:spacing w:line="243" w:lineRule="exact"/>
              <w:rPr>
                <w:rFonts w:ascii="Arial" w:hAnsi="Arial" w:cs="Arial"/>
                <w:sz w:val="20"/>
                <w:szCs w:val="20"/>
              </w:rPr>
            </w:pPr>
            <w:r w:rsidRPr="00081C3E">
              <w:rPr>
                <w:rFonts w:ascii="Arial" w:hAnsi="Arial" w:cs="Arial"/>
                <w:sz w:val="20"/>
                <w:szCs w:val="20"/>
              </w:rPr>
              <w:t xml:space="preserve">• Verificatisi in relazione a fatti, atti od omissioni derivanti da dolo accertato con provvedimento definitivo dell’autorità competente; </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xml:space="preserve">• Verificatisi in relazione a fatti, atti od omissioni derivanti da comportamenti gravemente colposi dei propri dipendenti/ amministratori; </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xml:space="preserve">• Connessi o conseguenti all’esercizio della professione medica/ paramedica; </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xml:space="preserve">• Provocati da Inquinamento graduale dell’aria, dell’acqua , del suolo; </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Conseguenti a detenzione impiego di sostanze radioattive;</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Connessi o conseguenti alla circolazione su strade di uso pubblico o su aree ad esse equiparate;</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Connessi o conseguenti a lesioni personali, morte, danneggiamento di cose;</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Connessi o conseguenti alla stipulazione, mancata stipulazione e/o modifica di assicurazioni;</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Derivanti direttamente o indirettamente da guerra;</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Richieste di risarcimento derivanti o attribuiti ad investimenti operati da enti pubblici o società;</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Da investimenti effettuati con derivati.</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Richieste/ Circostanze note;</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Da qualsiasi controversia legale in corso o antecedente alla data di effetto del presente contratto;</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Sanzioni amministrative e/o pecuniarie, multe/ ammende;</w:t>
            </w:r>
          </w:p>
          <w:p w:rsidR="004F24E1" w:rsidRPr="00081C3E" w:rsidRDefault="004F24E1" w:rsidP="00081C3E">
            <w:pPr>
              <w:pStyle w:val="BodyText"/>
              <w:spacing w:line="243" w:lineRule="exact"/>
              <w:rPr>
                <w:rFonts w:ascii="Arial" w:hAnsi="Arial" w:cs="Arial"/>
                <w:sz w:val="20"/>
                <w:szCs w:val="20"/>
              </w:rPr>
            </w:pPr>
            <w:r w:rsidRPr="00081C3E">
              <w:rPr>
                <w:rFonts w:ascii="Arial" w:hAnsi="Arial" w:cs="Arial"/>
                <w:sz w:val="20"/>
                <w:szCs w:val="20"/>
              </w:rPr>
              <w:t>• Danni diretti/ indiretti di sostanze tossiche.</w:t>
            </w:r>
          </w:p>
        </w:tc>
      </w:tr>
    </w:tbl>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8" w:name="_Toc462051485"/>
      <w:r w:rsidRPr="00FA6377">
        <w:rPr>
          <w:rFonts w:ascii="Arial" w:hAnsi="Arial" w:cs="Arial"/>
          <w:sz w:val="20"/>
          <w:szCs w:val="20"/>
        </w:rPr>
        <w:t>Massimali - Franchigia</w:t>
      </w:r>
      <w:bookmarkEnd w:id="58"/>
    </w:p>
    <w:p w:rsidR="004F24E1" w:rsidRPr="00FA6377" w:rsidRDefault="004F24E1" w:rsidP="00081C3E">
      <w:pPr>
        <w:pStyle w:val="BodyText"/>
        <w:tabs>
          <w:tab w:val="clear" w:pos="313"/>
          <w:tab w:val="clear" w:pos="565"/>
          <w:tab w:val="clear" w:pos="2263"/>
        </w:tabs>
        <w:rPr>
          <w:rFonts w:ascii="Arial" w:hAnsi="Arial" w:cs="Arial"/>
          <w:sz w:val="20"/>
          <w:szCs w:val="20"/>
        </w:rPr>
      </w:pPr>
      <w:r w:rsidRPr="00FA6377">
        <w:rPr>
          <w:rFonts w:ascii="Arial" w:hAnsi="Arial" w:cs="Arial"/>
          <w:sz w:val="20"/>
          <w:szCs w:val="20"/>
        </w:rPr>
        <w:t>L’Assicurazione è prestata fino alla concorrenza del massimale stabilito nel successivo Allegato A per ogni assicurato, per ciascun sinistro e cumulativamente per l’insieme di tutti i sinistri verificatisi in uno stesso periodo di assicurazione, indipendentemente dal numero dei sinistri notificati dall’assicurato durante lo stesso periodo.</w:t>
      </w:r>
    </w:p>
    <w:p w:rsidR="004F24E1" w:rsidRPr="00FA6377" w:rsidRDefault="004F24E1" w:rsidP="00F32A3B">
      <w:pPr>
        <w:pStyle w:val="BodyText"/>
        <w:tabs>
          <w:tab w:val="clear" w:pos="313"/>
          <w:tab w:val="clear" w:pos="565"/>
          <w:tab w:val="clear" w:pos="2263"/>
        </w:tabs>
        <w:rPr>
          <w:rFonts w:ascii="Arial" w:hAnsi="Arial" w:cs="Arial"/>
          <w:sz w:val="20"/>
          <w:szCs w:val="20"/>
        </w:rPr>
      </w:pPr>
      <w:r w:rsidRPr="00FA6377">
        <w:rPr>
          <w:rFonts w:ascii="Arial" w:hAnsi="Arial" w:cs="Arial"/>
          <w:sz w:val="20"/>
          <w:szCs w:val="20"/>
        </w:rPr>
        <w:t>In caso di corresponsabilità tra più assicurati nello stesso sinistro, gli assicuratori risponderanno fino e non oltre il massimale cumulativo indicato al successivo Allegato B indipendentemente dal numero degli assicurati coinvolti.</w:t>
      </w:r>
    </w:p>
    <w:p w:rsidR="004F24E1" w:rsidRPr="00FA6377" w:rsidRDefault="004F24E1" w:rsidP="00F32A3B">
      <w:pPr>
        <w:pStyle w:val="BodyText"/>
        <w:tabs>
          <w:tab w:val="clear" w:pos="313"/>
          <w:tab w:val="clear" w:pos="565"/>
          <w:tab w:val="clear" w:pos="2263"/>
        </w:tabs>
        <w:spacing w:line="242" w:lineRule="exact"/>
        <w:rPr>
          <w:rFonts w:ascii="Arial" w:hAnsi="Arial" w:cs="Arial"/>
          <w:sz w:val="20"/>
          <w:szCs w:val="20"/>
        </w:rPr>
      </w:pPr>
      <w:r w:rsidRPr="00FA6377">
        <w:rPr>
          <w:rFonts w:ascii="Arial" w:hAnsi="Arial" w:cs="Arial"/>
          <w:sz w:val="20"/>
          <w:szCs w:val="20"/>
        </w:rPr>
        <w:t xml:space="preserve">Restano fermi i limiti di indennizzo stabiliti dal successivo art. </w:t>
      </w:r>
      <w:r>
        <w:rPr>
          <w:rFonts w:ascii="Arial" w:hAnsi="Arial" w:cs="Arial"/>
          <w:sz w:val="20"/>
          <w:szCs w:val="20"/>
        </w:rPr>
        <w:t>29</w:t>
      </w:r>
      <w:r w:rsidRPr="00FA6377">
        <w:rPr>
          <w:rFonts w:ascii="Arial" w:hAnsi="Arial" w:cs="Arial"/>
          <w:sz w:val="20"/>
          <w:szCs w:val="20"/>
        </w:rPr>
        <w:t xml:space="preserve"> (Garanzia Postuma).</w:t>
      </w:r>
    </w:p>
    <w:p w:rsidR="004F24E1" w:rsidRPr="00FA6377" w:rsidRDefault="004F24E1" w:rsidP="00F32A3B">
      <w:pPr>
        <w:pStyle w:val="BodyText"/>
        <w:tabs>
          <w:tab w:val="clear" w:pos="313"/>
          <w:tab w:val="clear" w:pos="565"/>
          <w:tab w:val="clear" w:pos="2263"/>
        </w:tabs>
        <w:rPr>
          <w:rFonts w:ascii="Arial" w:hAnsi="Arial" w:cs="Arial"/>
          <w:sz w:val="20"/>
          <w:szCs w:val="20"/>
        </w:rPr>
      </w:pPr>
      <w:r w:rsidRPr="00FA6377">
        <w:rPr>
          <w:rFonts w:ascii="Arial" w:hAnsi="Arial" w:cs="Arial"/>
          <w:sz w:val="20"/>
          <w:szCs w:val="20"/>
        </w:rPr>
        <w:t>L’Assicurazione è prestata con l’applicazione di una franchigia fissa per singolo sinistro indicata nel successivo Allegato B.</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59" w:name="_Toc462051486"/>
      <w:r w:rsidRPr="00FA6377">
        <w:rPr>
          <w:rFonts w:ascii="Arial" w:hAnsi="Arial" w:cs="Arial"/>
          <w:sz w:val="20"/>
          <w:szCs w:val="20"/>
        </w:rPr>
        <w:t>Assicurazione “claims made” – Retroattività</w:t>
      </w:r>
      <w:bookmarkEnd w:id="59"/>
      <w:r w:rsidRPr="00FA6377">
        <w:rPr>
          <w:rFonts w:ascii="Arial" w:hAnsi="Arial" w:cs="Arial"/>
          <w:sz w:val="20"/>
          <w:szCs w:val="20"/>
        </w:rPr>
        <w:t xml:space="preserve"> </w:t>
      </w:r>
    </w:p>
    <w:p w:rsidR="004F24E1" w:rsidRDefault="004F24E1" w:rsidP="00081C3E">
      <w:pPr>
        <w:pStyle w:val="BodyText"/>
        <w:rPr>
          <w:rFonts w:ascii="Arial" w:hAnsi="Arial" w:cs="Arial"/>
          <w:sz w:val="20"/>
          <w:szCs w:val="20"/>
        </w:rPr>
      </w:pPr>
      <w:bookmarkStart w:id="60" w:name="_Toc462051487"/>
      <w:r>
        <w:rPr>
          <w:rFonts w:ascii="Arial" w:hAnsi="Arial" w:cs="Arial"/>
          <w:sz w:val="20"/>
          <w:szCs w:val="20"/>
        </w:rPr>
        <w:t xml:space="preserve">L’Assicurazione è prestata nella forma “claims made” e vale per i sinistri che abbiano luogo per la prima volta nel corso del periodo di assicurazione e che siano regolarmente denunciati alla Società durante lo stesso periodo purché tali sinistri non siano già noti all’assicurato o già sottoposti all’esame della Corte dei Conti. A parziale deroga di quanto sopra indicato, la garanzia retroattiva, riguardante i comportamenti colposi </w:t>
      </w:r>
      <w:r w:rsidRPr="00F36475">
        <w:rPr>
          <w:rFonts w:ascii="Arial" w:hAnsi="Arial" w:cs="Arial"/>
          <w:sz w:val="20"/>
          <w:szCs w:val="20"/>
        </w:rPr>
        <w:t>posti in essere ne</w:t>
      </w:r>
      <w:r>
        <w:rPr>
          <w:rFonts w:ascii="Arial" w:hAnsi="Arial" w:cs="Arial"/>
          <w:sz w:val="20"/>
          <w:szCs w:val="20"/>
        </w:rPr>
        <w:t>gli</w:t>
      </w:r>
      <w:r w:rsidRPr="00F36475">
        <w:rPr>
          <w:rFonts w:ascii="Arial" w:hAnsi="Arial" w:cs="Arial"/>
          <w:sz w:val="20"/>
          <w:szCs w:val="20"/>
        </w:rPr>
        <w:t xml:space="preserve"> anni antecedenti la stipula del contratto</w:t>
      </w:r>
      <w:r>
        <w:rPr>
          <w:rFonts w:ascii="Arial" w:hAnsi="Arial" w:cs="Arial"/>
          <w:sz w:val="20"/>
          <w:szCs w:val="20"/>
        </w:rPr>
        <w:t xml:space="preserve">, è illimitata, perché il sinistro sia denunciato durante il periodo di vigenza della polizza e l’assicurato non ne fosse già a conoscenza al momento della stipula del contratto. </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r w:rsidRPr="00FA6377">
        <w:rPr>
          <w:rFonts w:ascii="Arial" w:hAnsi="Arial" w:cs="Arial"/>
          <w:sz w:val="20"/>
          <w:szCs w:val="20"/>
        </w:rPr>
        <w:t>Garanzia Postuma</w:t>
      </w:r>
      <w:bookmarkEnd w:id="60"/>
    </w:p>
    <w:p w:rsidR="004F24E1" w:rsidRPr="00FA6377" w:rsidRDefault="004F24E1" w:rsidP="0036524F">
      <w:pPr>
        <w:pStyle w:val="BodyText"/>
        <w:tabs>
          <w:tab w:val="clear" w:pos="313"/>
        </w:tabs>
        <w:ind w:left="426" w:hanging="426"/>
        <w:rPr>
          <w:rFonts w:ascii="Arial" w:hAnsi="Arial" w:cs="Arial"/>
          <w:sz w:val="20"/>
          <w:szCs w:val="20"/>
        </w:rPr>
      </w:pPr>
      <w:r w:rsidRPr="00FA6377">
        <w:rPr>
          <w:rFonts w:ascii="Arial" w:hAnsi="Arial" w:cs="Arial"/>
          <w:sz w:val="20"/>
          <w:szCs w:val="20"/>
        </w:rPr>
        <w:t>A</w:t>
      </w:r>
      <w:r w:rsidRPr="00FA6377">
        <w:rPr>
          <w:rFonts w:ascii="Arial" w:hAnsi="Arial" w:cs="Arial"/>
          <w:sz w:val="20"/>
          <w:szCs w:val="20"/>
        </w:rPr>
        <w:tab/>
        <w:t xml:space="preserve">Nei confronti di uno o più assicurati che nel corso della durata del contratto cessino dal servizio o dalle proprie funzioni per pensionamento, morte o qualsiasi altro motivo diverso dal licenziamento per giusta causa, l’assicurazione sarà operante durante un periodo di garanzia postuma di </w:t>
      </w:r>
      <w:r>
        <w:rPr>
          <w:rFonts w:ascii="Arial" w:hAnsi="Arial" w:cs="Arial"/>
          <w:sz w:val="20"/>
          <w:szCs w:val="20"/>
        </w:rPr>
        <w:t>5</w:t>
      </w:r>
      <w:r w:rsidRPr="00FA6377">
        <w:rPr>
          <w:rFonts w:ascii="Arial" w:hAnsi="Arial" w:cs="Arial"/>
          <w:sz w:val="20"/>
          <w:szCs w:val="20"/>
        </w:rPr>
        <w:t xml:space="preserve"> (cinque) anni a partire dalla data di cessazione dal servizio, a copertura dei sinistri che abbiano luogo dopo la cessazione dal servizio e derivanti da comportamenti colposi posti in essere durante il periodo di efficacia quale definito in questa polizza.</w:t>
      </w:r>
    </w:p>
    <w:p w:rsidR="004F24E1" w:rsidRPr="00FA6377" w:rsidRDefault="004F24E1" w:rsidP="00057BD7">
      <w:pPr>
        <w:pStyle w:val="BodyText"/>
        <w:tabs>
          <w:tab w:val="clear" w:pos="313"/>
        </w:tabs>
        <w:ind w:left="426"/>
        <w:rPr>
          <w:rFonts w:ascii="Arial" w:hAnsi="Arial" w:cs="Arial"/>
          <w:sz w:val="20"/>
          <w:szCs w:val="20"/>
        </w:rPr>
      </w:pPr>
      <w:r w:rsidRPr="00FA6377">
        <w:rPr>
          <w:rFonts w:ascii="Arial" w:hAnsi="Arial" w:cs="Arial"/>
          <w:sz w:val="20"/>
          <w:szCs w:val="20"/>
        </w:rPr>
        <w:t>Il massimale stabilito nel successivo Allegato A è l’obbligazione massima alla quale gli Assicuratori saranno tenuti, cumulativamente per tutti i sinistri pertinenti all’intera durata della garanzia postuma. Resta inteso che ogni annualità di garanzia postuma costituirà un periodo di assicurazione distinto e separato, quale definito in questa polizza.</w:t>
      </w:r>
    </w:p>
    <w:p w:rsidR="004F24E1" w:rsidRPr="00FA6377" w:rsidRDefault="004F24E1" w:rsidP="00057BD7">
      <w:pPr>
        <w:pStyle w:val="BodyText"/>
        <w:tabs>
          <w:tab w:val="clear" w:pos="-1"/>
          <w:tab w:val="clear" w:pos="313"/>
        </w:tabs>
        <w:ind w:left="426"/>
        <w:rPr>
          <w:rFonts w:ascii="Arial" w:hAnsi="Arial" w:cs="Arial"/>
          <w:sz w:val="20"/>
          <w:szCs w:val="20"/>
        </w:rPr>
      </w:pPr>
      <w:r w:rsidRPr="00FA6377">
        <w:rPr>
          <w:rFonts w:ascii="Arial" w:hAnsi="Arial" w:cs="Arial"/>
          <w:sz w:val="20"/>
          <w:szCs w:val="20"/>
        </w:rPr>
        <w:t>L’assicurazione cessa automaticamente relativamente all’assicurato licenziato per giusta causa.</w:t>
      </w:r>
    </w:p>
    <w:p w:rsidR="004F24E1" w:rsidRPr="00FA6377" w:rsidRDefault="004F24E1" w:rsidP="00057BD7">
      <w:pPr>
        <w:pStyle w:val="BodyText"/>
        <w:tabs>
          <w:tab w:val="clear" w:pos="-1"/>
          <w:tab w:val="clear" w:pos="313"/>
        </w:tabs>
        <w:ind w:left="426"/>
        <w:rPr>
          <w:rFonts w:ascii="Arial" w:hAnsi="Arial" w:cs="Arial"/>
          <w:sz w:val="20"/>
          <w:szCs w:val="20"/>
        </w:rPr>
      </w:pPr>
      <w:r w:rsidRPr="00FA6377">
        <w:rPr>
          <w:rFonts w:ascii="Arial" w:hAnsi="Arial" w:cs="Arial"/>
          <w:sz w:val="20"/>
          <w:szCs w:val="20"/>
        </w:rPr>
        <w:t>Qualora risulti che i danni relativi ad un sinistro rientrante nella garanzia postuma siano risarcibili da altra assicurazione stipulata direttamente da uno o più assicurati o da altri per loro conto, la garanzia postuma non sarà applicabile a tale sinistro.</w:t>
      </w:r>
    </w:p>
    <w:p w:rsidR="004F24E1" w:rsidRPr="00FA6377" w:rsidRDefault="004F24E1" w:rsidP="00057BD7">
      <w:pPr>
        <w:pStyle w:val="BodyText"/>
        <w:tabs>
          <w:tab w:val="clear" w:pos="-1"/>
          <w:tab w:val="clear" w:pos="313"/>
          <w:tab w:val="left" w:pos="426"/>
        </w:tabs>
        <w:ind w:left="426" w:hanging="426"/>
        <w:rPr>
          <w:rFonts w:ascii="Arial" w:hAnsi="Arial" w:cs="Arial"/>
          <w:sz w:val="20"/>
          <w:szCs w:val="20"/>
        </w:rPr>
      </w:pPr>
      <w:r w:rsidRPr="00FA6377">
        <w:rPr>
          <w:rFonts w:ascii="Arial" w:hAnsi="Arial" w:cs="Arial"/>
          <w:sz w:val="20"/>
          <w:szCs w:val="20"/>
        </w:rPr>
        <w:t>B</w:t>
      </w:r>
      <w:r w:rsidRPr="00FA6377">
        <w:rPr>
          <w:rFonts w:ascii="Arial" w:hAnsi="Arial" w:cs="Arial"/>
          <w:sz w:val="20"/>
          <w:szCs w:val="20"/>
        </w:rPr>
        <w:tab/>
        <w:t>A parziale deroga di quanto indicato al precedente art. 2</w:t>
      </w:r>
      <w:r>
        <w:rPr>
          <w:rFonts w:ascii="Arial" w:hAnsi="Arial" w:cs="Arial"/>
          <w:sz w:val="20"/>
          <w:szCs w:val="20"/>
        </w:rPr>
        <w:t>8</w:t>
      </w:r>
      <w:r w:rsidRPr="00FA6377">
        <w:rPr>
          <w:rFonts w:ascii="Arial" w:hAnsi="Arial" w:cs="Arial"/>
          <w:sz w:val="20"/>
          <w:szCs w:val="20"/>
        </w:rPr>
        <w:t xml:space="preserve">, l’Assicurazione vale per i sinistri regolarmente denunciati alla Società entro </w:t>
      </w:r>
      <w:r>
        <w:rPr>
          <w:rFonts w:ascii="Arial" w:hAnsi="Arial" w:cs="Arial"/>
          <w:sz w:val="20"/>
          <w:szCs w:val="20"/>
        </w:rPr>
        <w:t>5</w:t>
      </w:r>
      <w:r w:rsidRPr="00FA6377">
        <w:rPr>
          <w:rFonts w:ascii="Arial" w:hAnsi="Arial" w:cs="Arial"/>
          <w:sz w:val="20"/>
          <w:szCs w:val="20"/>
        </w:rPr>
        <w:t xml:space="preserve"> (</w:t>
      </w:r>
      <w:r>
        <w:rPr>
          <w:rFonts w:ascii="Arial" w:hAnsi="Arial" w:cs="Arial"/>
          <w:sz w:val="20"/>
          <w:szCs w:val="20"/>
        </w:rPr>
        <w:t>cinque</w:t>
      </w:r>
      <w:r w:rsidRPr="00FA6377">
        <w:rPr>
          <w:rFonts w:ascii="Arial" w:hAnsi="Arial" w:cs="Arial"/>
          <w:sz w:val="20"/>
          <w:szCs w:val="20"/>
        </w:rPr>
        <w:t>) anni dalla scadenza della polizza.</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61" w:name="_Toc462051488"/>
      <w:r w:rsidRPr="00FA6377">
        <w:rPr>
          <w:rFonts w:ascii="Arial" w:hAnsi="Arial" w:cs="Arial"/>
          <w:sz w:val="20"/>
          <w:szCs w:val="20"/>
        </w:rPr>
        <w:t>Vincolo di solidarietà</w:t>
      </w:r>
      <w:bookmarkEnd w:id="61"/>
    </w:p>
    <w:p w:rsidR="004F24E1" w:rsidRPr="00FA6377" w:rsidRDefault="004F24E1" w:rsidP="0036524F">
      <w:pPr>
        <w:pStyle w:val="BodyText"/>
        <w:rPr>
          <w:rFonts w:ascii="Arial" w:hAnsi="Arial" w:cs="Arial"/>
          <w:sz w:val="20"/>
          <w:szCs w:val="20"/>
        </w:rPr>
      </w:pPr>
      <w:r w:rsidRPr="00FA6377">
        <w:rPr>
          <w:rFonts w:ascii="Arial" w:hAnsi="Arial" w:cs="Arial"/>
          <w:sz w:val="20"/>
          <w:szCs w:val="20"/>
        </w:rPr>
        <w:t>L'Assicurazione vale esclusivamente per la personale responsabilità dell'</w:t>
      </w:r>
      <w:r>
        <w:rPr>
          <w:rFonts w:ascii="Arial" w:hAnsi="Arial" w:cs="Arial"/>
          <w:sz w:val="20"/>
          <w:szCs w:val="20"/>
        </w:rPr>
        <w:t>a</w:t>
      </w:r>
      <w:r w:rsidRPr="00FA6377">
        <w:rPr>
          <w:rFonts w:ascii="Arial" w:hAnsi="Arial" w:cs="Arial"/>
          <w:sz w:val="20"/>
          <w:szCs w:val="20"/>
        </w:rPr>
        <w:t>ssicurato. In caso di responsabilità solidale dell'</w:t>
      </w:r>
      <w:r>
        <w:rPr>
          <w:rFonts w:ascii="Arial" w:hAnsi="Arial" w:cs="Arial"/>
          <w:sz w:val="20"/>
          <w:szCs w:val="20"/>
        </w:rPr>
        <w:t>a</w:t>
      </w:r>
      <w:r w:rsidRPr="00FA6377">
        <w:rPr>
          <w:rFonts w:ascii="Arial" w:hAnsi="Arial" w:cs="Arial"/>
          <w:sz w:val="20"/>
          <w:szCs w:val="20"/>
        </w:rPr>
        <w:t>ssicurato con altri soggetti, gli Assicuratori risponderanno soltanto per la quota di pertinenza dell'</w:t>
      </w:r>
      <w:r>
        <w:rPr>
          <w:rFonts w:ascii="Arial" w:hAnsi="Arial" w:cs="Arial"/>
          <w:sz w:val="20"/>
          <w:szCs w:val="20"/>
        </w:rPr>
        <w:t>a</w:t>
      </w:r>
      <w:r w:rsidRPr="00FA6377">
        <w:rPr>
          <w:rFonts w:ascii="Arial" w:hAnsi="Arial" w:cs="Arial"/>
          <w:sz w:val="20"/>
          <w:szCs w:val="20"/>
        </w:rPr>
        <w:t>ssicurato stesso.</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62" w:name="_Toc462051489"/>
      <w:r w:rsidRPr="00FA6377">
        <w:rPr>
          <w:rFonts w:ascii="Arial" w:hAnsi="Arial" w:cs="Arial"/>
          <w:sz w:val="20"/>
          <w:szCs w:val="20"/>
        </w:rPr>
        <w:t>Garanzie Aggiuntive</w:t>
      </w:r>
      <w:bookmarkEnd w:id="62"/>
    </w:p>
    <w:p w:rsidR="004F24E1" w:rsidRPr="00FA6377" w:rsidRDefault="004F24E1" w:rsidP="0036524F">
      <w:pPr>
        <w:pStyle w:val="DWStyle"/>
        <w:tabs>
          <w:tab w:val="left" w:pos="-120"/>
          <w:tab w:val="left" w:pos="284"/>
          <w:tab w:val="left" w:pos="426"/>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Arial" w:hAnsi="Arial" w:cs="Arial"/>
          <w:lang w:val="it-IT"/>
        </w:rPr>
      </w:pPr>
      <w:r w:rsidRPr="00FA6377">
        <w:rPr>
          <w:rFonts w:ascii="Arial" w:hAnsi="Arial" w:cs="Arial"/>
          <w:lang w:val="it-IT"/>
        </w:rPr>
        <w:t>Si considerano richiamate, e quindi operative, le Garanzie Aggiuntive di seguito elencate.</w:t>
      </w:r>
    </w:p>
    <w:p w:rsidR="004F24E1" w:rsidRPr="00FA6377" w:rsidRDefault="004F24E1" w:rsidP="00777D47">
      <w:pPr>
        <w:pStyle w:val="Heading2"/>
        <w:numPr>
          <w:ilvl w:val="0"/>
          <w:numId w:val="46"/>
        </w:numPr>
        <w:spacing w:before="0" w:after="0"/>
        <w:ind w:left="426"/>
        <w:rPr>
          <w:i w:val="0"/>
          <w:sz w:val="20"/>
          <w:szCs w:val="20"/>
          <w:lang w:val="it-IT"/>
        </w:rPr>
      </w:pPr>
      <w:bookmarkStart w:id="63" w:name="_Toc462051490"/>
      <w:r w:rsidRPr="00FA6377">
        <w:rPr>
          <w:sz w:val="20"/>
          <w:szCs w:val="20"/>
          <w:lang w:val="it-IT"/>
        </w:rPr>
        <w:t>Perdite per interruzione o sospensione di attività di terzi</w:t>
      </w:r>
      <w:bookmarkEnd w:id="63"/>
    </w:p>
    <w:p w:rsidR="004F24E1" w:rsidRPr="00FA6377" w:rsidRDefault="004F24E1" w:rsidP="00F32A3B">
      <w:pPr>
        <w:pStyle w:val="BodyText"/>
        <w:ind w:left="284"/>
        <w:rPr>
          <w:rFonts w:ascii="Arial" w:hAnsi="Arial" w:cs="Arial"/>
          <w:sz w:val="20"/>
          <w:szCs w:val="20"/>
        </w:rPr>
      </w:pPr>
      <w:r w:rsidRPr="00FA6377">
        <w:rPr>
          <w:rFonts w:ascii="Arial" w:hAnsi="Arial" w:cs="Arial"/>
          <w:sz w:val="20"/>
          <w:szCs w:val="20"/>
        </w:rPr>
        <w:t xml:space="preserve">L’Assicurazione di cui all’Art. 26 comprende le </w:t>
      </w:r>
      <w:r>
        <w:rPr>
          <w:rFonts w:ascii="Arial" w:hAnsi="Arial" w:cs="Arial"/>
          <w:sz w:val="20"/>
          <w:szCs w:val="20"/>
        </w:rPr>
        <w:t>p</w:t>
      </w:r>
      <w:r w:rsidRPr="00FA6377">
        <w:rPr>
          <w:rFonts w:ascii="Arial" w:hAnsi="Arial" w:cs="Arial"/>
          <w:sz w:val="20"/>
          <w:szCs w:val="20"/>
        </w:rPr>
        <w:t xml:space="preserve">erdite </w:t>
      </w:r>
      <w:r>
        <w:rPr>
          <w:rFonts w:ascii="Arial" w:hAnsi="Arial" w:cs="Arial"/>
          <w:sz w:val="20"/>
          <w:szCs w:val="20"/>
        </w:rPr>
        <w:t>p</w:t>
      </w:r>
      <w:r w:rsidRPr="00FA6377">
        <w:rPr>
          <w:rFonts w:ascii="Arial" w:hAnsi="Arial" w:cs="Arial"/>
          <w:sz w:val="20"/>
          <w:szCs w:val="20"/>
        </w:rPr>
        <w:t>atrimoniali sofferte da terzi a seguito di interruzioni o sospensioni totali o parziali di attività industriali, commerciali, artigianali, agricole o di servizi.</w:t>
      </w:r>
    </w:p>
    <w:p w:rsidR="004F24E1" w:rsidRPr="00FA6377" w:rsidRDefault="004F24E1" w:rsidP="00777D47">
      <w:pPr>
        <w:pStyle w:val="Heading2"/>
        <w:numPr>
          <w:ilvl w:val="0"/>
          <w:numId w:val="46"/>
        </w:numPr>
        <w:spacing w:before="0" w:after="0"/>
        <w:ind w:left="426"/>
        <w:rPr>
          <w:i w:val="0"/>
          <w:sz w:val="20"/>
          <w:szCs w:val="20"/>
          <w:lang w:val="it-IT"/>
        </w:rPr>
      </w:pPr>
      <w:bookmarkStart w:id="64" w:name="_Toc462051491"/>
      <w:r w:rsidRPr="00FA6377">
        <w:rPr>
          <w:sz w:val="20"/>
          <w:szCs w:val="20"/>
          <w:lang w:val="it-IT"/>
        </w:rPr>
        <w:t xml:space="preserve">Perdite </w:t>
      </w:r>
      <w:r>
        <w:rPr>
          <w:sz w:val="20"/>
          <w:szCs w:val="20"/>
          <w:lang w:val="it-IT"/>
        </w:rPr>
        <w:t>p</w:t>
      </w:r>
      <w:r w:rsidRPr="00FA6377">
        <w:rPr>
          <w:sz w:val="20"/>
          <w:szCs w:val="20"/>
          <w:lang w:val="it-IT"/>
        </w:rPr>
        <w:t>atrimoniali per l’attività connessa all’assunzione del personale</w:t>
      </w:r>
      <w:bookmarkEnd w:id="64"/>
    </w:p>
    <w:p w:rsidR="004F24E1" w:rsidRPr="00FA6377" w:rsidRDefault="004F24E1" w:rsidP="00F32A3B">
      <w:pPr>
        <w:pStyle w:val="BodyText"/>
        <w:tabs>
          <w:tab w:val="clear" w:pos="-1"/>
        </w:tabs>
        <w:ind w:left="284"/>
        <w:rPr>
          <w:rFonts w:ascii="Arial" w:hAnsi="Arial" w:cs="Arial"/>
          <w:sz w:val="20"/>
          <w:szCs w:val="20"/>
        </w:rPr>
      </w:pPr>
      <w:r w:rsidRPr="00FA6377">
        <w:rPr>
          <w:rFonts w:ascii="Arial" w:hAnsi="Arial" w:cs="Arial"/>
          <w:sz w:val="20"/>
          <w:szCs w:val="20"/>
        </w:rPr>
        <w:t xml:space="preserve">L’Assicurazione di cui all’Art. 26 comprende le </w:t>
      </w:r>
      <w:r>
        <w:rPr>
          <w:rFonts w:ascii="Arial" w:hAnsi="Arial" w:cs="Arial"/>
          <w:sz w:val="20"/>
          <w:szCs w:val="20"/>
        </w:rPr>
        <w:t>p</w:t>
      </w:r>
      <w:r w:rsidRPr="00FA6377">
        <w:rPr>
          <w:rFonts w:ascii="Arial" w:hAnsi="Arial" w:cs="Arial"/>
          <w:sz w:val="20"/>
          <w:szCs w:val="20"/>
        </w:rPr>
        <w:t xml:space="preserve">erdite </w:t>
      </w:r>
      <w:r>
        <w:rPr>
          <w:rFonts w:ascii="Arial" w:hAnsi="Arial" w:cs="Arial"/>
          <w:sz w:val="20"/>
          <w:szCs w:val="20"/>
        </w:rPr>
        <w:t>p</w:t>
      </w:r>
      <w:r w:rsidRPr="00FA6377">
        <w:rPr>
          <w:rFonts w:ascii="Arial" w:hAnsi="Arial" w:cs="Arial"/>
          <w:sz w:val="20"/>
          <w:szCs w:val="20"/>
        </w:rPr>
        <w:t>atrimoniali derivanti dall’attività connessa all’assunzione e gestione del personale.</w:t>
      </w:r>
    </w:p>
    <w:p w:rsidR="004F24E1" w:rsidRPr="00FA6377" w:rsidRDefault="004F24E1" w:rsidP="00777D47">
      <w:pPr>
        <w:pStyle w:val="Heading2"/>
        <w:numPr>
          <w:ilvl w:val="0"/>
          <w:numId w:val="46"/>
        </w:numPr>
        <w:spacing w:before="0" w:after="0"/>
        <w:ind w:left="426"/>
        <w:rPr>
          <w:i w:val="0"/>
          <w:sz w:val="20"/>
          <w:szCs w:val="20"/>
          <w:lang w:val="it-IT"/>
        </w:rPr>
      </w:pPr>
      <w:bookmarkStart w:id="65" w:name="_Toc462051492"/>
      <w:r w:rsidRPr="00FA6377">
        <w:rPr>
          <w:sz w:val="20"/>
          <w:szCs w:val="20"/>
          <w:lang w:val="it-IT"/>
        </w:rPr>
        <w:t>Perdite</w:t>
      </w:r>
      <w:r>
        <w:rPr>
          <w:sz w:val="20"/>
          <w:szCs w:val="20"/>
          <w:lang w:val="it-IT"/>
        </w:rPr>
        <w:t xml:space="preserve"> p</w:t>
      </w:r>
      <w:r w:rsidRPr="00FA6377">
        <w:rPr>
          <w:sz w:val="20"/>
          <w:szCs w:val="20"/>
          <w:lang w:val="it-IT"/>
        </w:rPr>
        <w:t>atrimoniali per le alle attività di cui al D.Lgs. 81/2008</w:t>
      </w:r>
      <w:bookmarkEnd w:id="65"/>
    </w:p>
    <w:p w:rsidR="004F24E1" w:rsidRPr="00FA6377" w:rsidRDefault="004F24E1" w:rsidP="00F32A3B">
      <w:pPr>
        <w:pStyle w:val="BodyText"/>
        <w:tabs>
          <w:tab w:val="clear" w:pos="-1"/>
          <w:tab w:val="clear" w:pos="313"/>
        </w:tabs>
        <w:ind w:left="284"/>
        <w:rPr>
          <w:rFonts w:ascii="Arial" w:hAnsi="Arial" w:cs="Arial"/>
          <w:sz w:val="20"/>
          <w:szCs w:val="20"/>
        </w:rPr>
      </w:pPr>
      <w:r w:rsidRPr="00FA6377">
        <w:rPr>
          <w:rFonts w:ascii="Arial" w:hAnsi="Arial" w:cs="Arial"/>
          <w:sz w:val="20"/>
          <w:szCs w:val="20"/>
        </w:rPr>
        <w:t xml:space="preserve">Sempre che il relativo addetto, </w:t>
      </w:r>
      <w:r>
        <w:rPr>
          <w:rFonts w:ascii="Arial" w:hAnsi="Arial" w:cs="Arial"/>
          <w:sz w:val="20"/>
          <w:szCs w:val="20"/>
        </w:rPr>
        <w:t>d</w:t>
      </w:r>
      <w:r w:rsidRPr="00FA6377">
        <w:rPr>
          <w:rFonts w:ascii="Arial" w:hAnsi="Arial" w:cs="Arial"/>
          <w:sz w:val="20"/>
          <w:szCs w:val="20"/>
        </w:rPr>
        <w:t>ipendente dell’</w:t>
      </w:r>
      <w:r>
        <w:rPr>
          <w:rFonts w:ascii="Arial" w:hAnsi="Arial" w:cs="Arial"/>
          <w:sz w:val="20"/>
          <w:szCs w:val="20"/>
        </w:rPr>
        <w:t>Ente</w:t>
      </w:r>
      <w:r w:rsidRPr="00FA6377">
        <w:rPr>
          <w:rFonts w:ascii="Arial" w:hAnsi="Arial" w:cs="Arial"/>
          <w:sz w:val="20"/>
          <w:szCs w:val="20"/>
        </w:rPr>
        <w:t>, sia in possesso delle qualifiche legalmente richieste e che si sia sottoposto all’addestramento previsto dalla legge, e ferme restando tutte le altre condizioni ed esclusioni di polizza, l’assicurazione delimitata in polizza è operante per le responsabilità poste a carico dell'</w:t>
      </w:r>
      <w:r>
        <w:rPr>
          <w:rFonts w:ascii="Arial" w:hAnsi="Arial" w:cs="Arial"/>
          <w:sz w:val="20"/>
          <w:szCs w:val="20"/>
        </w:rPr>
        <w:t>Ente</w:t>
      </w:r>
      <w:r w:rsidRPr="00FA6377">
        <w:rPr>
          <w:rFonts w:ascii="Arial" w:hAnsi="Arial" w:cs="Arial"/>
          <w:sz w:val="20"/>
          <w:szCs w:val="20"/>
        </w:rPr>
        <w:t xml:space="preserve"> dalla normativa in materia di igiene (rumori, microclima, polveri e fumi, acque e vapore) e sicurezza e salute dei lavoratori sui luoghi di lavoro; sono pertanto comprese in garanzia anche le attività svolte dal </w:t>
      </w:r>
      <w:r>
        <w:rPr>
          <w:rFonts w:ascii="Arial" w:hAnsi="Arial" w:cs="Arial"/>
          <w:sz w:val="20"/>
          <w:szCs w:val="20"/>
        </w:rPr>
        <w:t>d</w:t>
      </w:r>
      <w:r w:rsidRPr="00FA6377">
        <w:rPr>
          <w:rFonts w:ascii="Arial" w:hAnsi="Arial" w:cs="Arial"/>
          <w:sz w:val="20"/>
          <w:szCs w:val="20"/>
        </w:rPr>
        <w:t>ipendent</w:t>
      </w:r>
      <w:r>
        <w:rPr>
          <w:rFonts w:ascii="Arial" w:hAnsi="Arial" w:cs="Arial"/>
          <w:sz w:val="20"/>
          <w:szCs w:val="20"/>
        </w:rPr>
        <w:t xml:space="preserve">e </w:t>
      </w:r>
      <w:r w:rsidRPr="00FA6377">
        <w:rPr>
          <w:rFonts w:ascii="Arial" w:hAnsi="Arial" w:cs="Arial"/>
          <w:sz w:val="20"/>
          <w:szCs w:val="20"/>
        </w:rPr>
        <w:t>in funzione</w:t>
      </w:r>
      <w:r w:rsidRPr="00FA6377">
        <w:rPr>
          <w:rFonts w:ascii="Arial" w:hAnsi="Arial" w:cs="Arial"/>
          <w:spacing w:val="-9"/>
          <w:sz w:val="20"/>
          <w:szCs w:val="20"/>
        </w:rPr>
        <w:t xml:space="preserve"> </w:t>
      </w:r>
      <w:r w:rsidRPr="00FA6377">
        <w:rPr>
          <w:rFonts w:ascii="Arial" w:hAnsi="Arial" w:cs="Arial"/>
          <w:sz w:val="20"/>
          <w:szCs w:val="20"/>
        </w:rPr>
        <w:t>di:</w:t>
      </w:r>
    </w:p>
    <w:p w:rsidR="004F24E1" w:rsidRPr="00FA6377" w:rsidRDefault="004F24E1" w:rsidP="00777D47">
      <w:pPr>
        <w:pStyle w:val="ListParagraph"/>
        <w:numPr>
          <w:ilvl w:val="0"/>
          <w:numId w:val="47"/>
        </w:numPr>
        <w:tabs>
          <w:tab w:val="left" w:pos="565"/>
          <w:tab w:val="left" w:pos="787"/>
        </w:tabs>
        <w:autoSpaceDE/>
        <w:autoSpaceDN/>
        <w:adjustRightInd/>
        <w:ind w:left="284" w:firstLine="0"/>
        <w:contextualSpacing w:val="0"/>
        <w:jc w:val="both"/>
        <w:rPr>
          <w:rFonts w:ascii="Arial" w:hAnsi="Arial" w:cs="Arial"/>
          <w:sz w:val="20"/>
          <w:szCs w:val="20"/>
          <w:lang w:val="it-IT"/>
        </w:rPr>
      </w:pPr>
      <w:r w:rsidRPr="00FA6377">
        <w:rPr>
          <w:rFonts w:ascii="Arial" w:hAnsi="Arial" w:cs="Arial"/>
          <w:sz w:val="20"/>
          <w:szCs w:val="20"/>
          <w:lang w:val="it-IT"/>
        </w:rPr>
        <w:t>"Datore di lavoro" e/o "Responsabile del servizio di prevenzione e protezione" ai sensi del D.Lgs. 81/2008 e s.m.i.. Si precisa che la copertura è pienamente operante anche per de</w:t>
      </w:r>
      <w:r>
        <w:rPr>
          <w:rFonts w:ascii="Arial" w:hAnsi="Arial" w:cs="Arial"/>
          <w:sz w:val="20"/>
          <w:szCs w:val="20"/>
          <w:lang w:val="it-IT"/>
        </w:rPr>
        <w:t>gli assicurati</w:t>
      </w:r>
      <w:r w:rsidRPr="00FA6377">
        <w:rPr>
          <w:rFonts w:ascii="Arial" w:hAnsi="Arial" w:cs="Arial"/>
          <w:sz w:val="20"/>
          <w:szCs w:val="20"/>
          <w:lang w:val="it-IT"/>
        </w:rPr>
        <w:t xml:space="preserve"> che non abbiano seguito un idoneo corso, se tale corso non viene loro richiesto nell'ambito del medesimo D.Lgs. 81/2008;</w:t>
      </w:r>
    </w:p>
    <w:p w:rsidR="004F24E1" w:rsidRPr="00FA6377" w:rsidRDefault="004F24E1" w:rsidP="00777D47">
      <w:pPr>
        <w:pStyle w:val="ListParagraph"/>
        <w:numPr>
          <w:ilvl w:val="0"/>
          <w:numId w:val="47"/>
        </w:numPr>
        <w:tabs>
          <w:tab w:val="left" w:pos="565"/>
          <w:tab w:val="left" w:pos="787"/>
        </w:tabs>
        <w:autoSpaceDE/>
        <w:autoSpaceDN/>
        <w:adjustRightInd/>
        <w:ind w:left="284" w:firstLine="0"/>
        <w:contextualSpacing w:val="0"/>
        <w:jc w:val="both"/>
        <w:rPr>
          <w:rFonts w:ascii="Arial" w:hAnsi="Arial" w:cs="Arial"/>
          <w:sz w:val="20"/>
          <w:szCs w:val="20"/>
          <w:lang w:val="it-IT"/>
        </w:rPr>
      </w:pPr>
      <w:r w:rsidRPr="00FA6377">
        <w:rPr>
          <w:rFonts w:ascii="Arial" w:hAnsi="Arial" w:cs="Arial"/>
          <w:sz w:val="20"/>
          <w:szCs w:val="20"/>
          <w:lang w:val="it-IT"/>
        </w:rPr>
        <w:t>"Committente", "Responsabile dei lavori", Coordinatore per la Progettazione e/o Coordinatore per l’esecuzione dei lavori ai sensi del D.Lgs. 81/2008 e</w:t>
      </w:r>
      <w:r w:rsidRPr="00FA6377">
        <w:rPr>
          <w:rFonts w:ascii="Arial" w:hAnsi="Arial" w:cs="Arial"/>
          <w:spacing w:val="-24"/>
          <w:sz w:val="20"/>
          <w:szCs w:val="20"/>
          <w:lang w:val="it-IT"/>
        </w:rPr>
        <w:t xml:space="preserve"> </w:t>
      </w:r>
      <w:r w:rsidRPr="00FA6377">
        <w:rPr>
          <w:rFonts w:ascii="Arial" w:hAnsi="Arial" w:cs="Arial"/>
          <w:sz w:val="20"/>
          <w:szCs w:val="20"/>
          <w:lang w:val="it-IT"/>
        </w:rPr>
        <w:t>s.m.i..</w:t>
      </w:r>
    </w:p>
    <w:p w:rsidR="004F24E1" w:rsidRPr="00FA6377" w:rsidRDefault="004F24E1" w:rsidP="00777D47">
      <w:pPr>
        <w:pStyle w:val="Heading2"/>
        <w:numPr>
          <w:ilvl w:val="0"/>
          <w:numId w:val="46"/>
        </w:numPr>
        <w:spacing w:before="0" w:after="0"/>
        <w:ind w:left="426"/>
        <w:rPr>
          <w:i w:val="0"/>
          <w:sz w:val="20"/>
          <w:szCs w:val="20"/>
          <w:lang w:val="it-IT"/>
        </w:rPr>
      </w:pPr>
      <w:bookmarkStart w:id="66" w:name="_Toc462051493"/>
      <w:r w:rsidRPr="00FA6377">
        <w:rPr>
          <w:sz w:val="20"/>
          <w:szCs w:val="20"/>
          <w:lang w:val="it-IT"/>
        </w:rPr>
        <w:t>Danni per le attività di cui al D.Lgs. 196/2003</w:t>
      </w:r>
      <w:bookmarkEnd w:id="66"/>
    </w:p>
    <w:p w:rsidR="004F24E1" w:rsidRPr="00FA6377" w:rsidRDefault="004F24E1" w:rsidP="00F32A3B">
      <w:pPr>
        <w:pStyle w:val="BodyText"/>
        <w:ind w:left="284"/>
        <w:rPr>
          <w:rFonts w:ascii="Arial" w:hAnsi="Arial" w:cs="Arial"/>
          <w:sz w:val="20"/>
          <w:szCs w:val="20"/>
        </w:rPr>
      </w:pPr>
      <w:r w:rsidRPr="00FA6377">
        <w:rPr>
          <w:rFonts w:ascii="Arial" w:hAnsi="Arial" w:cs="Arial"/>
          <w:sz w:val="20"/>
          <w:szCs w:val="20"/>
        </w:rPr>
        <w:t>La garanzia di cui alla presente polizza comprende le Perdite Patrimoniali involontariamente cagionate da taluno de</w:t>
      </w:r>
      <w:r>
        <w:rPr>
          <w:rFonts w:ascii="Arial" w:hAnsi="Arial" w:cs="Arial"/>
          <w:sz w:val="20"/>
          <w:szCs w:val="20"/>
        </w:rPr>
        <w:t>gli assicurati</w:t>
      </w:r>
      <w:r w:rsidRPr="00FA6377">
        <w:rPr>
          <w:rFonts w:ascii="Arial" w:hAnsi="Arial" w:cs="Arial"/>
          <w:sz w:val="20"/>
          <w:szCs w:val="20"/>
        </w:rPr>
        <w:t xml:space="preserve"> a terzi in conseguenza di una non intenzionale violazione degli obblighi di legge, in relazione al trattamento dei dati personali, sia comuni che sensibili, degli stessi. La garanzia è valida a condizione che il trattamento dei dati personali predetti sia strettamente strumentale allo svolgimento delle attività istituzionali. La garanzia copre i danni cagionati in violazione dell’Art. 11 del D.Lgs. 196/2003 e comportanti una </w:t>
      </w:r>
      <w:r>
        <w:rPr>
          <w:rFonts w:ascii="Arial" w:hAnsi="Arial" w:cs="Arial"/>
          <w:sz w:val="20"/>
          <w:szCs w:val="20"/>
        </w:rPr>
        <w:t>p</w:t>
      </w:r>
      <w:r w:rsidRPr="00FA6377">
        <w:rPr>
          <w:rFonts w:ascii="Arial" w:hAnsi="Arial" w:cs="Arial"/>
          <w:sz w:val="20"/>
          <w:szCs w:val="20"/>
        </w:rPr>
        <w:t xml:space="preserve">erdita </w:t>
      </w:r>
      <w:r>
        <w:rPr>
          <w:rFonts w:ascii="Arial" w:hAnsi="Arial" w:cs="Arial"/>
          <w:sz w:val="20"/>
          <w:szCs w:val="20"/>
        </w:rPr>
        <w:t>p</w:t>
      </w:r>
      <w:r w:rsidRPr="00FA6377">
        <w:rPr>
          <w:rFonts w:ascii="Arial" w:hAnsi="Arial" w:cs="Arial"/>
          <w:sz w:val="20"/>
          <w:szCs w:val="20"/>
        </w:rPr>
        <w:t xml:space="preserve">atrimoniale, anche ai sensi dell’Art. 2050 C.C. e un </w:t>
      </w:r>
      <w:r>
        <w:rPr>
          <w:rFonts w:ascii="Arial" w:hAnsi="Arial" w:cs="Arial"/>
          <w:sz w:val="20"/>
          <w:szCs w:val="20"/>
        </w:rPr>
        <w:t>d</w:t>
      </w:r>
      <w:r w:rsidRPr="00FA6377">
        <w:rPr>
          <w:rFonts w:ascii="Arial" w:hAnsi="Arial" w:cs="Arial"/>
          <w:sz w:val="20"/>
          <w:szCs w:val="20"/>
        </w:rPr>
        <w:t>anno non patrimoniale ai sensi dell’Art. 2059 C.C..</w:t>
      </w:r>
    </w:p>
    <w:p w:rsidR="004F24E1" w:rsidRPr="00FA6377" w:rsidRDefault="004F24E1" w:rsidP="00777D47">
      <w:pPr>
        <w:pStyle w:val="Heading2"/>
        <w:numPr>
          <w:ilvl w:val="0"/>
          <w:numId w:val="46"/>
        </w:numPr>
        <w:tabs>
          <w:tab w:val="left" w:pos="709"/>
        </w:tabs>
        <w:spacing w:before="0" w:after="0"/>
        <w:ind w:left="426"/>
        <w:rPr>
          <w:i w:val="0"/>
          <w:sz w:val="20"/>
          <w:szCs w:val="20"/>
          <w:lang w:val="it-IT"/>
        </w:rPr>
      </w:pPr>
      <w:bookmarkStart w:id="67" w:name="_Toc462051494"/>
      <w:r w:rsidRPr="00FA6377">
        <w:rPr>
          <w:sz w:val="20"/>
          <w:szCs w:val="20"/>
          <w:lang w:val="it-IT"/>
        </w:rPr>
        <w:t xml:space="preserve">Perdite </w:t>
      </w:r>
      <w:r>
        <w:rPr>
          <w:sz w:val="20"/>
          <w:szCs w:val="20"/>
          <w:lang w:val="it-IT"/>
        </w:rPr>
        <w:t>p</w:t>
      </w:r>
      <w:r w:rsidRPr="00FA6377">
        <w:rPr>
          <w:sz w:val="20"/>
          <w:szCs w:val="20"/>
          <w:lang w:val="it-IT"/>
        </w:rPr>
        <w:t>atrimoniali per le alle attività di acquisizione in economia</w:t>
      </w:r>
      <w:bookmarkEnd w:id="67"/>
    </w:p>
    <w:p w:rsidR="004F24E1" w:rsidRPr="00FA6377" w:rsidRDefault="004F24E1" w:rsidP="00F32A3B">
      <w:pPr>
        <w:pStyle w:val="BodyText"/>
        <w:ind w:left="284"/>
        <w:rPr>
          <w:rFonts w:ascii="Arial" w:hAnsi="Arial" w:cs="Arial"/>
          <w:sz w:val="20"/>
          <w:szCs w:val="20"/>
        </w:rPr>
      </w:pPr>
      <w:r w:rsidRPr="00FA6377">
        <w:rPr>
          <w:rFonts w:ascii="Arial" w:hAnsi="Arial" w:cs="Arial"/>
          <w:sz w:val="20"/>
          <w:szCs w:val="20"/>
        </w:rPr>
        <w:t>Premesso che taluno degli assicurati sia stato legittimato a procedere ai sensi dell’Art. 125 del D.Lgs. 163/2006 e s.m.i. all’acquisizione di lavori, servizi e forniture in economia mediante amministrazione diretta o procedura di cottimo fiduciario, l’assicurazione s’intende estesa alle responsabilità derivanti all’</w:t>
      </w:r>
      <w:r>
        <w:rPr>
          <w:rFonts w:ascii="Arial" w:hAnsi="Arial" w:cs="Arial"/>
          <w:sz w:val="20"/>
          <w:szCs w:val="20"/>
        </w:rPr>
        <w:t>a</w:t>
      </w:r>
      <w:r w:rsidRPr="00FA6377">
        <w:rPr>
          <w:rFonts w:ascii="Arial" w:hAnsi="Arial" w:cs="Arial"/>
          <w:sz w:val="20"/>
          <w:szCs w:val="20"/>
        </w:rPr>
        <w:t>ssicurato in conseguenza di perdite patrimoniali, esclusi i danni materiali e corporali, ancorché conseguenti ad inadempimento ed inesatto adempimento delle obbligazioni assunte dall’impresa cottimista.</w:t>
      </w:r>
    </w:p>
    <w:p w:rsidR="004F24E1" w:rsidRPr="00FA6377" w:rsidRDefault="004F24E1" w:rsidP="00777D47">
      <w:pPr>
        <w:pStyle w:val="Heading2"/>
        <w:numPr>
          <w:ilvl w:val="0"/>
          <w:numId w:val="46"/>
        </w:numPr>
        <w:spacing w:before="0" w:after="0"/>
        <w:ind w:left="426"/>
        <w:rPr>
          <w:i w:val="0"/>
          <w:sz w:val="20"/>
          <w:szCs w:val="20"/>
          <w:lang w:val="it-IT"/>
        </w:rPr>
      </w:pPr>
      <w:bookmarkStart w:id="68" w:name="_Toc462051495"/>
      <w:r w:rsidRPr="00FA6377">
        <w:rPr>
          <w:i w:val="0"/>
          <w:sz w:val="20"/>
          <w:szCs w:val="20"/>
          <w:lang w:val="it-IT"/>
        </w:rPr>
        <w:t>Attività di rappresentanza</w:t>
      </w:r>
      <w:bookmarkEnd w:id="68"/>
    </w:p>
    <w:p w:rsidR="004F24E1" w:rsidRPr="00FA6377" w:rsidRDefault="004F24E1" w:rsidP="00E3323A">
      <w:pPr>
        <w:pStyle w:val="BodyText"/>
        <w:tabs>
          <w:tab w:val="clear" w:pos="313"/>
        </w:tabs>
        <w:ind w:left="284"/>
        <w:rPr>
          <w:rFonts w:ascii="Arial" w:hAnsi="Arial" w:cs="Arial"/>
          <w:sz w:val="20"/>
          <w:szCs w:val="20"/>
        </w:rPr>
      </w:pPr>
      <w:r w:rsidRPr="00FA6377">
        <w:rPr>
          <w:rFonts w:ascii="Arial" w:hAnsi="Arial" w:cs="Arial"/>
          <w:sz w:val="20"/>
          <w:szCs w:val="20"/>
        </w:rPr>
        <w:t>Fermo restando quanto stabilito dall’Art. 2</w:t>
      </w:r>
      <w:r>
        <w:rPr>
          <w:rFonts w:ascii="Arial" w:hAnsi="Arial" w:cs="Arial"/>
          <w:sz w:val="20"/>
          <w:szCs w:val="20"/>
        </w:rPr>
        <w:t>6</w:t>
      </w:r>
      <w:r w:rsidRPr="00FA6377">
        <w:rPr>
          <w:rFonts w:ascii="Arial" w:hAnsi="Arial" w:cs="Arial"/>
          <w:sz w:val="20"/>
          <w:szCs w:val="20"/>
        </w:rPr>
        <w:t xml:space="preserve"> lettera b) si precisa che l’assicurazione vale per gli incarichi anche di carattere collegiale e/o commissariale svolti dai singoli assicurati in rappresentanza e su mandato della contraente in uno o più organi</w:t>
      </w:r>
      <w:r w:rsidRPr="00FA6377">
        <w:rPr>
          <w:rFonts w:ascii="Arial" w:hAnsi="Arial" w:cs="Arial"/>
          <w:spacing w:val="-15"/>
          <w:sz w:val="20"/>
          <w:szCs w:val="20"/>
        </w:rPr>
        <w:t xml:space="preserve"> </w:t>
      </w:r>
      <w:r w:rsidRPr="00FA6377">
        <w:rPr>
          <w:rFonts w:ascii="Arial" w:hAnsi="Arial" w:cs="Arial"/>
          <w:sz w:val="20"/>
          <w:szCs w:val="20"/>
        </w:rPr>
        <w:t>collegiali.</w:t>
      </w:r>
    </w:p>
    <w:p w:rsidR="004F24E1" w:rsidRPr="00FA6377" w:rsidRDefault="004F24E1" w:rsidP="00777D47">
      <w:pPr>
        <w:pStyle w:val="Heading2"/>
        <w:numPr>
          <w:ilvl w:val="0"/>
          <w:numId w:val="46"/>
        </w:numPr>
        <w:spacing w:before="0" w:after="0"/>
        <w:ind w:left="426"/>
        <w:rPr>
          <w:i w:val="0"/>
          <w:sz w:val="20"/>
          <w:szCs w:val="20"/>
          <w:lang w:val="it-IT"/>
        </w:rPr>
      </w:pPr>
      <w:bookmarkStart w:id="69" w:name="_Toc462051496"/>
      <w:r w:rsidRPr="00FA6377">
        <w:rPr>
          <w:i w:val="0"/>
          <w:sz w:val="20"/>
          <w:szCs w:val="20"/>
          <w:lang w:val="it-IT"/>
        </w:rPr>
        <w:t>Copertura sostituti</w:t>
      </w:r>
      <w:bookmarkEnd w:id="69"/>
    </w:p>
    <w:p w:rsidR="004F24E1" w:rsidRDefault="004F24E1" w:rsidP="0011789E">
      <w:pPr>
        <w:pStyle w:val="BodyText"/>
        <w:tabs>
          <w:tab w:val="clear" w:pos="313"/>
        </w:tabs>
        <w:ind w:left="284"/>
        <w:rPr>
          <w:rFonts w:ascii="Arial" w:hAnsi="Arial" w:cs="Arial"/>
          <w:sz w:val="20"/>
          <w:szCs w:val="20"/>
        </w:rPr>
      </w:pPr>
      <w:r w:rsidRPr="00FA6377">
        <w:rPr>
          <w:rFonts w:ascii="Arial" w:hAnsi="Arial" w:cs="Arial"/>
          <w:sz w:val="20"/>
          <w:szCs w:val="20"/>
        </w:rPr>
        <w:t>Nel caso di sostituzione temporanea o permanente di uno o più assicurati, l’Assicurazione s’intende automaticamente operante nei confronti dei relativi sostituti dal momento del loro incarico e l’ammontare del premio relativo alla figura del sostituto sarà compensato con quello già corrisposto.</w:t>
      </w:r>
    </w:p>
    <w:p w:rsidR="004F24E1" w:rsidRDefault="004F24E1" w:rsidP="00777D47">
      <w:pPr>
        <w:pStyle w:val="BodyText"/>
        <w:numPr>
          <w:ilvl w:val="0"/>
          <w:numId w:val="46"/>
        </w:numPr>
        <w:tabs>
          <w:tab w:val="clear" w:pos="313"/>
        </w:tabs>
        <w:ind w:left="426"/>
        <w:rPr>
          <w:rFonts w:ascii="Arial" w:hAnsi="Arial" w:cs="Arial"/>
          <w:b/>
          <w:bCs/>
          <w:sz w:val="20"/>
          <w:szCs w:val="20"/>
        </w:rPr>
      </w:pPr>
      <w:r w:rsidRPr="0011789E">
        <w:rPr>
          <w:rFonts w:ascii="Arial" w:hAnsi="Arial" w:cs="Arial"/>
          <w:b/>
          <w:bCs/>
          <w:sz w:val="20"/>
          <w:szCs w:val="20"/>
        </w:rPr>
        <w:t>Ecologia ed ambiente</w:t>
      </w:r>
    </w:p>
    <w:p w:rsidR="004F24E1" w:rsidRDefault="004F24E1" w:rsidP="0011789E">
      <w:pPr>
        <w:pStyle w:val="BodyText"/>
        <w:tabs>
          <w:tab w:val="clear" w:pos="313"/>
          <w:tab w:val="clear" w:pos="565"/>
        </w:tabs>
        <w:ind w:left="284"/>
        <w:rPr>
          <w:rFonts w:ascii="Arial" w:hAnsi="Arial" w:cs="Arial"/>
          <w:sz w:val="20"/>
          <w:szCs w:val="20"/>
        </w:rPr>
      </w:pPr>
      <w:r w:rsidRPr="0011789E">
        <w:rPr>
          <w:rFonts w:ascii="Arial" w:hAnsi="Arial" w:cs="Arial"/>
          <w:sz w:val="20"/>
          <w:szCs w:val="20"/>
        </w:rPr>
        <w:t>L</w:t>
      </w:r>
      <w:r>
        <w:rPr>
          <w:rFonts w:ascii="Arial" w:hAnsi="Arial" w:cs="Arial"/>
          <w:sz w:val="20"/>
          <w:szCs w:val="20"/>
        </w:rPr>
        <w:t>’assicurazione è altresì operante per lo svolgimento di attività di consulenza e controllo riferiti ad ecologia ed ambiente, fonti di inquinamento delle diverse tipologie, impatto paesaggistico ed ambientale, aree verdi, verde anti-rumore, limitatamente alle perdite patrimoniali conseguenti all’errata interpretazione e/o applicazione di Norme e di Leggi.</w:t>
      </w:r>
    </w:p>
    <w:p w:rsidR="004F24E1" w:rsidRDefault="004F24E1" w:rsidP="006E560E">
      <w:pPr>
        <w:pStyle w:val="BodyText"/>
        <w:tabs>
          <w:tab w:val="clear" w:pos="313"/>
          <w:tab w:val="clear" w:pos="565"/>
        </w:tabs>
        <w:ind w:left="284"/>
        <w:rPr>
          <w:rFonts w:ascii="Arial" w:hAnsi="Arial" w:cs="Arial"/>
          <w:sz w:val="20"/>
          <w:szCs w:val="20"/>
        </w:rPr>
      </w:pPr>
      <w:r>
        <w:rPr>
          <w:rFonts w:ascii="Arial" w:hAnsi="Arial" w:cs="Arial"/>
          <w:sz w:val="20"/>
          <w:szCs w:val="20"/>
        </w:rPr>
        <w:t>L’assicurazione è operante anche per le attività di igiene e sanità pubblica, prevenzione medica veterinaria, controllo in materia farmaceutica.</w:t>
      </w:r>
    </w:p>
    <w:p w:rsidR="004F24E1" w:rsidRDefault="004F24E1" w:rsidP="00777D47">
      <w:pPr>
        <w:pStyle w:val="BodyText"/>
        <w:numPr>
          <w:ilvl w:val="0"/>
          <w:numId w:val="50"/>
        </w:numPr>
        <w:tabs>
          <w:tab w:val="clear" w:pos="313"/>
          <w:tab w:val="clear" w:pos="565"/>
        </w:tabs>
        <w:ind w:left="426" w:hanging="283"/>
        <w:rPr>
          <w:rFonts w:ascii="Arial" w:hAnsi="Arial" w:cs="Arial"/>
          <w:b/>
          <w:bCs/>
          <w:sz w:val="20"/>
          <w:szCs w:val="20"/>
        </w:rPr>
      </w:pPr>
      <w:r w:rsidRPr="00A12FA7">
        <w:rPr>
          <w:rFonts w:ascii="Arial" w:hAnsi="Arial" w:cs="Arial"/>
          <w:b/>
          <w:bCs/>
          <w:sz w:val="20"/>
          <w:szCs w:val="20"/>
        </w:rPr>
        <w:t>Attività svolta ai sensi del D.lgs 50/2016 e ss.mm e ii.</w:t>
      </w:r>
    </w:p>
    <w:p w:rsidR="004F24E1" w:rsidRDefault="004F24E1" w:rsidP="00A12FA7">
      <w:pPr>
        <w:pStyle w:val="BodyText"/>
        <w:tabs>
          <w:tab w:val="clear" w:pos="313"/>
          <w:tab w:val="clear" w:pos="565"/>
        </w:tabs>
        <w:ind w:left="284"/>
        <w:rPr>
          <w:rFonts w:ascii="Arial" w:hAnsi="Arial" w:cs="Arial"/>
          <w:sz w:val="20"/>
          <w:szCs w:val="20"/>
        </w:rPr>
      </w:pPr>
      <w:r w:rsidRPr="00A12FA7">
        <w:rPr>
          <w:rFonts w:ascii="Arial" w:hAnsi="Arial" w:cs="Arial"/>
          <w:sz w:val="20"/>
          <w:szCs w:val="20"/>
        </w:rPr>
        <w:t xml:space="preserve">L’assicurazione è operante </w:t>
      </w:r>
      <w:r>
        <w:rPr>
          <w:rFonts w:ascii="Arial" w:hAnsi="Arial" w:cs="Arial"/>
          <w:sz w:val="20"/>
          <w:szCs w:val="20"/>
        </w:rPr>
        <w:t>per la responsabilità derivante all’assicurato in conseguenza di perdite patrimoniali, esclusi i danni materiali, conseguenti ad evento dannoso nello svolgimento delle procedure di gara previste ai sensi della normativa vigente. Responsabilità civile professionale di cui al D.lgs 163/2006 ss.mm. e ii.</w:t>
      </w: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Default="004F24E1" w:rsidP="00A12FA7">
      <w:pPr>
        <w:pStyle w:val="BodyText"/>
        <w:tabs>
          <w:tab w:val="clear" w:pos="313"/>
          <w:tab w:val="clear" w:pos="565"/>
        </w:tabs>
        <w:ind w:left="284"/>
        <w:rPr>
          <w:rFonts w:ascii="Arial" w:hAnsi="Arial" w:cs="Arial"/>
          <w:sz w:val="20"/>
          <w:szCs w:val="20"/>
        </w:rPr>
      </w:pPr>
    </w:p>
    <w:p w:rsidR="004F24E1" w:rsidRPr="00A12FA7" w:rsidRDefault="004F24E1" w:rsidP="00A12FA7">
      <w:pPr>
        <w:pStyle w:val="BodyText"/>
        <w:tabs>
          <w:tab w:val="clear" w:pos="313"/>
          <w:tab w:val="clear" w:pos="565"/>
        </w:tabs>
        <w:ind w:left="284"/>
        <w:rPr>
          <w:rFonts w:ascii="Arial" w:hAnsi="Arial" w:cs="Arial"/>
          <w:sz w:val="20"/>
          <w:szCs w:val="20"/>
        </w:rPr>
      </w:pPr>
    </w:p>
    <w:p w:rsidR="004F24E1" w:rsidRPr="00FA6377" w:rsidRDefault="004F24E1" w:rsidP="00260533">
      <w:pPr>
        <w:pStyle w:val="Title"/>
        <w:shd w:val="clear" w:color="auto" w:fill="FBD4B4"/>
        <w:spacing w:before="120" w:after="120"/>
        <w:rPr>
          <w:sz w:val="20"/>
          <w:szCs w:val="20"/>
          <w:lang w:val="it-IT"/>
        </w:rPr>
      </w:pPr>
      <w:bookmarkStart w:id="70" w:name="_Toc450206838"/>
      <w:bookmarkStart w:id="71" w:name="_Toc462051497"/>
      <w:r w:rsidRPr="00FA6377">
        <w:rPr>
          <w:sz w:val="20"/>
          <w:szCs w:val="20"/>
          <w:lang w:val="it-IT"/>
        </w:rPr>
        <w:t>Sezione 3 – Norme che regolano la gestione dei sinistri</w:t>
      </w:r>
      <w:bookmarkEnd w:id="70"/>
      <w:bookmarkEnd w:id="71"/>
    </w:p>
    <w:p w:rsidR="004F24E1" w:rsidRPr="00BD268F"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2" w:name="_Toc450206839"/>
      <w:bookmarkStart w:id="73" w:name="_Toc462051498"/>
      <w:r w:rsidRPr="00BD268F">
        <w:rPr>
          <w:rFonts w:ascii="Arial" w:hAnsi="Arial" w:cs="Arial"/>
          <w:sz w:val="20"/>
          <w:szCs w:val="20"/>
        </w:rPr>
        <w:t>Obblighi del Contraente in caso di sinistro</w:t>
      </w:r>
      <w:bookmarkEnd w:id="72"/>
      <w:bookmarkEnd w:id="73"/>
    </w:p>
    <w:p w:rsidR="004F24E1" w:rsidRPr="00FA6377" w:rsidRDefault="004F24E1" w:rsidP="0036524F">
      <w:pPr>
        <w:pStyle w:val="BodyText"/>
        <w:rPr>
          <w:rFonts w:ascii="Arial" w:hAnsi="Arial" w:cs="Arial"/>
          <w:sz w:val="20"/>
          <w:szCs w:val="20"/>
        </w:rPr>
      </w:pPr>
      <w:r w:rsidRPr="00FA6377">
        <w:rPr>
          <w:rFonts w:ascii="Arial" w:hAnsi="Arial" w:cs="Arial"/>
          <w:sz w:val="20"/>
          <w:szCs w:val="20"/>
        </w:rPr>
        <w:t xml:space="preserve">In caso di </w:t>
      </w:r>
      <w:r>
        <w:rPr>
          <w:rFonts w:ascii="Arial" w:hAnsi="Arial" w:cs="Arial"/>
          <w:sz w:val="20"/>
          <w:szCs w:val="20"/>
        </w:rPr>
        <w:t>s</w:t>
      </w:r>
      <w:r w:rsidRPr="00FA6377">
        <w:rPr>
          <w:rFonts w:ascii="Arial" w:hAnsi="Arial" w:cs="Arial"/>
          <w:sz w:val="20"/>
          <w:szCs w:val="20"/>
        </w:rPr>
        <w:t>inistro quale definito in questa polizza, l’</w:t>
      </w:r>
      <w:r>
        <w:rPr>
          <w:rFonts w:ascii="Arial" w:hAnsi="Arial" w:cs="Arial"/>
          <w:sz w:val="20"/>
          <w:szCs w:val="20"/>
        </w:rPr>
        <w:t>a</w:t>
      </w:r>
      <w:r w:rsidRPr="00FA6377">
        <w:rPr>
          <w:rFonts w:ascii="Arial" w:hAnsi="Arial" w:cs="Arial"/>
          <w:sz w:val="20"/>
          <w:szCs w:val="20"/>
        </w:rPr>
        <w:t>ssicurato deve farne denuncia per iscritto agli Assicuratori oppure al broker indicato in polizza al più presto e comunque non oltre i 30 (trenta) giorni successivi a quello in cui ne è venuto a conoscenza.</w:t>
      </w:r>
    </w:p>
    <w:p w:rsidR="004F24E1" w:rsidRPr="00FA6377" w:rsidRDefault="004F24E1" w:rsidP="003F35AB">
      <w:pPr>
        <w:pStyle w:val="BodyText"/>
        <w:rPr>
          <w:rFonts w:ascii="Arial" w:hAnsi="Arial" w:cs="Arial"/>
          <w:sz w:val="20"/>
          <w:szCs w:val="20"/>
        </w:rPr>
      </w:pPr>
      <w:r w:rsidRPr="00FA6377">
        <w:rPr>
          <w:rFonts w:ascii="Arial" w:hAnsi="Arial" w:cs="Arial"/>
          <w:sz w:val="20"/>
          <w:szCs w:val="20"/>
        </w:rPr>
        <w:t xml:space="preserve">Considerato che questa è un’assicurazione nella forma “claims made”, quale temporalmente delimitata in questa polizza, l’omessa denuncia durante il </w:t>
      </w:r>
      <w:r>
        <w:rPr>
          <w:rFonts w:ascii="Arial" w:hAnsi="Arial" w:cs="Arial"/>
          <w:sz w:val="20"/>
          <w:szCs w:val="20"/>
        </w:rPr>
        <w:t>p</w:t>
      </w:r>
      <w:r w:rsidRPr="00FA6377">
        <w:rPr>
          <w:rFonts w:ascii="Arial" w:hAnsi="Arial" w:cs="Arial"/>
          <w:sz w:val="20"/>
          <w:szCs w:val="20"/>
        </w:rPr>
        <w:t xml:space="preserve">eriodo di </w:t>
      </w:r>
      <w:r>
        <w:rPr>
          <w:rFonts w:ascii="Arial" w:hAnsi="Arial" w:cs="Arial"/>
          <w:sz w:val="20"/>
          <w:szCs w:val="20"/>
        </w:rPr>
        <w:t>a</w:t>
      </w:r>
      <w:r w:rsidRPr="00FA6377">
        <w:rPr>
          <w:rFonts w:ascii="Arial" w:hAnsi="Arial" w:cs="Arial"/>
          <w:sz w:val="20"/>
          <w:szCs w:val="20"/>
        </w:rPr>
        <w:t>ssicurazione comporta la perdita del diritto dell’</w:t>
      </w:r>
      <w:r>
        <w:rPr>
          <w:rFonts w:ascii="Arial" w:hAnsi="Arial" w:cs="Arial"/>
          <w:sz w:val="20"/>
          <w:szCs w:val="20"/>
        </w:rPr>
        <w:t>a</w:t>
      </w:r>
      <w:r w:rsidRPr="00FA6377">
        <w:rPr>
          <w:rFonts w:ascii="Arial" w:hAnsi="Arial" w:cs="Arial"/>
          <w:sz w:val="20"/>
          <w:szCs w:val="20"/>
        </w:rPr>
        <w:t>ssicurato all’Indennizzo.</w:t>
      </w:r>
    </w:p>
    <w:p w:rsidR="004F24E1" w:rsidRPr="00FA6377" w:rsidRDefault="004F24E1" w:rsidP="003F35AB">
      <w:pPr>
        <w:pStyle w:val="BodyText"/>
        <w:spacing w:line="242" w:lineRule="exact"/>
        <w:rPr>
          <w:rFonts w:ascii="Arial" w:hAnsi="Arial" w:cs="Arial"/>
          <w:sz w:val="20"/>
          <w:szCs w:val="20"/>
        </w:rPr>
      </w:pPr>
      <w:r w:rsidRPr="00FA6377">
        <w:rPr>
          <w:rFonts w:ascii="Arial" w:hAnsi="Arial" w:cs="Arial"/>
          <w:sz w:val="20"/>
          <w:szCs w:val="20"/>
        </w:rPr>
        <w:t>Resa la denuncia, l’</w:t>
      </w:r>
      <w:r>
        <w:rPr>
          <w:rFonts w:ascii="Arial" w:hAnsi="Arial" w:cs="Arial"/>
          <w:sz w:val="20"/>
          <w:szCs w:val="20"/>
        </w:rPr>
        <w:t>a</w:t>
      </w:r>
      <w:r w:rsidRPr="00FA6377">
        <w:rPr>
          <w:rFonts w:ascii="Arial" w:hAnsi="Arial" w:cs="Arial"/>
          <w:sz w:val="20"/>
          <w:szCs w:val="20"/>
        </w:rPr>
        <w:t>ssicurato è tenuto a fornire agli Assicuratori tutte le informazioni e l’assistenza del caso.</w:t>
      </w:r>
    </w:p>
    <w:p w:rsidR="004F24E1" w:rsidRPr="00FA6377" w:rsidRDefault="004F24E1" w:rsidP="003F35AB">
      <w:pPr>
        <w:pStyle w:val="BodyText"/>
        <w:rPr>
          <w:rFonts w:ascii="Arial" w:hAnsi="Arial" w:cs="Arial"/>
          <w:sz w:val="20"/>
          <w:szCs w:val="20"/>
        </w:rPr>
      </w:pPr>
      <w:r w:rsidRPr="00FA6377">
        <w:rPr>
          <w:rFonts w:ascii="Arial" w:hAnsi="Arial" w:cs="Arial"/>
          <w:sz w:val="20"/>
          <w:szCs w:val="20"/>
        </w:rPr>
        <w:t>Senza il previo consenso scritto degli Assicuratori, l’</w:t>
      </w:r>
      <w:r>
        <w:rPr>
          <w:rFonts w:ascii="Arial" w:hAnsi="Arial" w:cs="Arial"/>
          <w:sz w:val="20"/>
          <w:szCs w:val="20"/>
        </w:rPr>
        <w:t>a</w:t>
      </w:r>
      <w:r w:rsidRPr="00FA6377">
        <w:rPr>
          <w:rFonts w:ascii="Arial" w:hAnsi="Arial" w:cs="Arial"/>
          <w:sz w:val="20"/>
          <w:szCs w:val="20"/>
        </w:rPr>
        <w:t>ssicurato non deve ammettere sue responsabilità, definire o liquidare danni, procedere a transazioni o compromessi, o sostenere spese al riguardo.</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4" w:name="_Toc462051499"/>
      <w:r w:rsidRPr="00FA6377">
        <w:rPr>
          <w:rFonts w:ascii="Arial" w:hAnsi="Arial" w:cs="Arial"/>
          <w:sz w:val="20"/>
          <w:szCs w:val="20"/>
        </w:rPr>
        <w:t>Gestione delle vertenze di Sinistro - Spese legali</w:t>
      </w:r>
      <w:bookmarkEnd w:id="74"/>
    </w:p>
    <w:p w:rsidR="004F24E1" w:rsidRPr="00FA6377" w:rsidRDefault="004F24E1" w:rsidP="0036524F">
      <w:pPr>
        <w:pStyle w:val="BodyText"/>
        <w:rPr>
          <w:rFonts w:ascii="Arial" w:hAnsi="Arial" w:cs="Arial"/>
          <w:sz w:val="20"/>
          <w:szCs w:val="20"/>
        </w:rPr>
      </w:pPr>
      <w:r w:rsidRPr="00FA6377">
        <w:rPr>
          <w:rFonts w:ascii="Arial" w:hAnsi="Arial" w:cs="Arial"/>
          <w:sz w:val="20"/>
          <w:szCs w:val="20"/>
        </w:rPr>
        <w:t>Ove ricorrano tutte le condizioni e delimitazioni previste dall’Art. 26, gli Assicuratori assumono fino a quando ne hanno interesse la gestione delle vertenze sia in sede stragiudiziale che giudiziale, a nome dell'assicurato, designando, ove occorra, legali o tecnici ed avvalendosi di tutti i diritti ed azioni spettanti all'assicurato stesso con l’assenso dell’assicurato.</w:t>
      </w:r>
    </w:p>
    <w:p w:rsidR="004F24E1" w:rsidRPr="00FA6377" w:rsidRDefault="004F24E1" w:rsidP="00E3323A">
      <w:pPr>
        <w:pStyle w:val="BodyText"/>
        <w:rPr>
          <w:rFonts w:ascii="Arial" w:hAnsi="Arial" w:cs="Arial"/>
          <w:sz w:val="20"/>
          <w:szCs w:val="20"/>
        </w:rPr>
      </w:pPr>
      <w:r w:rsidRPr="00FA6377">
        <w:rPr>
          <w:rFonts w:ascii="Arial" w:hAnsi="Arial" w:cs="Arial"/>
          <w:sz w:val="20"/>
          <w:szCs w:val="20"/>
        </w:rPr>
        <w:t>Sono a carico della Società le spese sostenute per resistere all'azione promossa contro l'assicurato, entro il limite di un importo pari al quarto del massimale stabilito in polizza per il danno cui si riferisce la domanda. Qualora la somma dovuta al danneggiato superi detto massimale, le spese vengono ripartite fra Assicuratori e assicurato in proporzione del rispettivo interesse, fermo restando il limite di un quarto del massimale di cui sopra.</w:t>
      </w:r>
    </w:p>
    <w:p w:rsidR="004F24E1" w:rsidRPr="00FA6377" w:rsidRDefault="004F24E1" w:rsidP="00E3323A">
      <w:pPr>
        <w:pStyle w:val="BodyText"/>
        <w:rPr>
          <w:rFonts w:ascii="Arial" w:hAnsi="Arial" w:cs="Arial"/>
          <w:sz w:val="20"/>
          <w:szCs w:val="20"/>
        </w:rPr>
      </w:pPr>
      <w:r w:rsidRPr="00FA6377">
        <w:rPr>
          <w:rFonts w:ascii="Arial" w:hAnsi="Arial" w:cs="Arial"/>
          <w:sz w:val="20"/>
          <w:szCs w:val="20"/>
        </w:rPr>
        <w:t>La garanzia di cui alla presente condizione di polizza è prestata nei limiti previsti dall’Art. 1917 C.C.; rimangono pertanto escluse dalla copertura assicurativa le spese legali sostenute per i procedimenti dinanzi al Tribunale Amministrativo Regionale, salvo che per la parte relativa alle pretese di risarcimento del danno che comportino un procedimento di accertamento di danno erariale dinanzi alla Corte dei Conti, esclusi comunque i procedimenti che si concludono con una sentenza di proscioglimento.</w:t>
      </w:r>
    </w:p>
    <w:p w:rsidR="004F24E1" w:rsidRPr="00FA6377" w:rsidRDefault="004F24E1" w:rsidP="00E3323A">
      <w:pPr>
        <w:pStyle w:val="BodyText"/>
        <w:rPr>
          <w:rFonts w:ascii="Arial" w:hAnsi="Arial" w:cs="Arial"/>
          <w:sz w:val="20"/>
          <w:szCs w:val="20"/>
        </w:rPr>
      </w:pPr>
      <w:r w:rsidRPr="00FA6377">
        <w:rPr>
          <w:rFonts w:ascii="Arial" w:hAnsi="Arial" w:cs="Arial"/>
          <w:sz w:val="20"/>
          <w:szCs w:val="20"/>
        </w:rPr>
        <w:t>Gli Assicuratori non riconoscono spese incontrate dall'assicurato per i legali che non siano da essi designati e non rispondono di multe o ammende né delle spese di giustizia penale.</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5" w:name="_Toc462051500"/>
      <w:r w:rsidRPr="00FA6377">
        <w:rPr>
          <w:rFonts w:ascii="Arial" w:hAnsi="Arial" w:cs="Arial"/>
          <w:sz w:val="20"/>
          <w:szCs w:val="20"/>
        </w:rPr>
        <w:t>Sinistri in serie</w:t>
      </w:r>
      <w:bookmarkEnd w:id="75"/>
    </w:p>
    <w:p w:rsidR="004F24E1" w:rsidRPr="00FA6377" w:rsidRDefault="004F24E1" w:rsidP="0036524F">
      <w:pPr>
        <w:pStyle w:val="BodyText"/>
        <w:rPr>
          <w:rFonts w:ascii="Arial" w:hAnsi="Arial" w:cs="Arial"/>
          <w:sz w:val="20"/>
          <w:szCs w:val="20"/>
        </w:rPr>
      </w:pPr>
      <w:r w:rsidRPr="00FA6377">
        <w:rPr>
          <w:rFonts w:ascii="Arial" w:hAnsi="Arial" w:cs="Arial"/>
          <w:sz w:val="20"/>
          <w:szCs w:val="20"/>
        </w:rPr>
        <w:t>In caso di sinistri in serie, ossia risalenti tutti a una stessa causa provocatrice di danni a più persone, la data in cui ha luogo il primo sinistro regolarmente denunciato agli Assicuratori sarà considerata come data di tutti i successivi sinistri, seppur notificati all’</w:t>
      </w:r>
      <w:r>
        <w:rPr>
          <w:rFonts w:ascii="Arial" w:hAnsi="Arial" w:cs="Arial"/>
          <w:sz w:val="20"/>
          <w:szCs w:val="20"/>
        </w:rPr>
        <w:t>a</w:t>
      </w:r>
      <w:r w:rsidRPr="00FA6377">
        <w:rPr>
          <w:rFonts w:ascii="Arial" w:hAnsi="Arial" w:cs="Arial"/>
          <w:sz w:val="20"/>
          <w:szCs w:val="20"/>
        </w:rPr>
        <w:t xml:space="preserve">ssicurato in epoche diverse e successive e anche dopo la data di cessazione di questa assicurazione. Restano fermi i disposti </w:t>
      </w:r>
      <w:r w:rsidRPr="00BD268F">
        <w:rPr>
          <w:rFonts w:ascii="Arial" w:hAnsi="Arial" w:cs="Arial"/>
          <w:sz w:val="20"/>
          <w:szCs w:val="20"/>
        </w:rPr>
        <w:t>dell’Art. 32</w:t>
      </w:r>
      <w:r w:rsidRPr="00FA6377">
        <w:rPr>
          <w:rFonts w:ascii="Arial" w:hAnsi="Arial" w:cs="Arial"/>
          <w:sz w:val="20"/>
          <w:szCs w:val="20"/>
        </w:rPr>
        <w:t xml:space="preserve"> in quanto applicabili.</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6" w:name="_Toc462051501"/>
      <w:r w:rsidRPr="00FA6377">
        <w:rPr>
          <w:rFonts w:ascii="Arial" w:hAnsi="Arial" w:cs="Arial"/>
          <w:sz w:val="20"/>
          <w:szCs w:val="20"/>
        </w:rPr>
        <w:t>Limiti territoriali</w:t>
      </w:r>
      <w:bookmarkEnd w:id="76"/>
    </w:p>
    <w:p w:rsidR="004F24E1" w:rsidRPr="00FA6377" w:rsidRDefault="004F24E1" w:rsidP="0036524F">
      <w:pPr>
        <w:pStyle w:val="BodyText"/>
        <w:rPr>
          <w:rFonts w:ascii="Arial" w:hAnsi="Arial" w:cs="Arial"/>
          <w:sz w:val="20"/>
          <w:szCs w:val="20"/>
        </w:rPr>
      </w:pPr>
      <w:r w:rsidRPr="00FA6377">
        <w:rPr>
          <w:rFonts w:ascii="Arial" w:hAnsi="Arial" w:cs="Arial"/>
          <w:sz w:val="20"/>
          <w:szCs w:val="20"/>
        </w:rPr>
        <w:t>L’assicurazione vale per i sinistri derivanti da comportamenti colposi posti in essere nel territorio dell’Unione Europea, della Confederazione Svizzera, dello Stato Città del Vaticano o della Repubblica di San Marino.</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7" w:name="_Toc462051502"/>
      <w:r w:rsidRPr="00FA6377">
        <w:rPr>
          <w:rFonts w:ascii="Arial" w:hAnsi="Arial" w:cs="Arial"/>
          <w:sz w:val="20"/>
          <w:szCs w:val="20"/>
        </w:rPr>
        <w:t>Persone non considerate terzi</w:t>
      </w:r>
      <w:bookmarkEnd w:id="77"/>
    </w:p>
    <w:p w:rsidR="004F24E1" w:rsidRPr="00FA6377" w:rsidRDefault="004F24E1" w:rsidP="0036524F">
      <w:pPr>
        <w:pStyle w:val="BodyText"/>
        <w:rPr>
          <w:rFonts w:ascii="Arial" w:hAnsi="Arial" w:cs="Arial"/>
          <w:sz w:val="20"/>
          <w:szCs w:val="20"/>
        </w:rPr>
      </w:pPr>
      <w:r w:rsidRPr="00FA6377">
        <w:rPr>
          <w:rFonts w:ascii="Arial" w:hAnsi="Arial" w:cs="Arial"/>
          <w:sz w:val="20"/>
          <w:szCs w:val="20"/>
        </w:rPr>
        <w:t xml:space="preserve">Non sono considerate terzi il coniuge, i genitori, i figli di qualsiasi amministratore del Contraente nonché qualsiasi altro parente o affine convivente con tale amministratore nonché le società di cui tale amministratore e taluna delle predette figure sia amministratore o componente del collegio sindacale, ad eccezione di quanto precisato </w:t>
      </w:r>
      <w:r w:rsidRPr="00BD268F">
        <w:rPr>
          <w:rFonts w:ascii="Arial" w:hAnsi="Arial" w:cs="Arial"/>
          <w:sz w:val="20"/>
          <w:szCs w:val="20"/>
        </w:rPr>
        <w:t>all’Art. 31,</w:t>
      </w:r>
      <w:r>
        <w:rPr>
          <w:rFonts w:ascii="Arial" w:hAnsi="Arial" w:cs="Arial"/>
          <w:sz w:val="20"/>
          <w:szCs w:val="20"/>
        </w:rPr>
        <w:t xml:space="preserve"> lettera f.</w:t>
      </w:r>
    </w:p>
    <w:p w:rsidR="004F24E1" w:rsidRPr="00FA6377" w:rsidRDefault="004F24E1" w:rsidP="00777D47">
      <w:pPr>
        <w:pStyle w:val="Heading1"/>
        <w:numPr>
          <w:ilvl w:val="0"/>
          <w:numId w:val="43"/>
        </w:numPr>
        <w:tabs>
          <w:tab w:val="clear" w:pos="564"/>
          <w:tab w:val="left" w:pos="709"/>
        </w:tabs>
        <w:spacing w:before="120" w:after="0"/>
        <w:ind w:left="0" w:firstLine="0"/>
        <w:jc w:val="left"/>
        <w:rPr>
          <w:rFonts w:ascii="Arial" w:hAnsi="Arial" w:cs="Arial"/>
          <w:sz w:val="20"/>
          <w:szCs w:val="20"/>
        </w:rPr>
      </w:pPr>
      <w:bookmarkStart w:id="78" w:name="_Toc462051503"/>
      <w:r w:rsidRPr="00FA6377">
        <w:rPr>
          <w:rFonts w:ascii="Arial" w:hAnsi="Arial" w:cs="Arial"/>
          <w:sz w:val="20"/>
          <w:szCs w:val="20"/>
        </w:rPr>
        <w:t>Copertura a secondo rischio</w:t>
      </w:r>
      <w:bookmarkEnd w:id="78"/>
    </w:p>
    <w:p w:rsidR="004F24E1" w:rsidRPr="00FA6377" w:rsidRDefault="004F24E1" w:rsidP="0036524F">
      <w:pPr>
        <w:pStyle w:val="BodyText"/>
        <w:rPr>
          <w:rFonts w:ascii="Arial" w:hAnsi="Arial" w:cs="Arial"/>
          <w:sz w:val="20"/>
          <w:szCs w:val="20"/>
        </w:rPr>
      </w:pPr>
      <w:r w:rsidRPr="00FA6377">
        <w:rPr>
          <w:rFonts w:ascii="Arial" w:hAnsi="Arial" w:cs="Arial"/>
          <w:sz w:val="20"/>
          <w:szCs w:val="20"/>
        </w:rPr>
        <w:t xml:space="preserve">Qualora esistano o vengano stipulate altre assicurazioni, da chiunque contratte, a coprire le stesse responsabilità e a risarcire gli stessi danni, si applica il disposto dell’Art. 18 e l’assicurazione prestata con questo contratto opererà a “secondo rischio”, ossia a coprire quella parte dei danni e delle spese che eccederà il massimale o i massimali previsti da tali altre assicurazioni, e ciò fino a concorrenza del massimale stabilito in questa polizza e ferme le franchigie convenute. Resta fermo quanto disposto all’Art. </w:t>
      </w:r>
      <w:r>
        <w:rPr>
          <w:rFonts w:ascii="Arial" w:hAnsi="Arial" w:cs="Arial"/>
          <w:sz w:val="20"/>
          <w:szCs w:val="20"/>
        </w:rPr>
        <w:t>29</w:t>
      </w:r>
      <w:r w:rsidRPr="00FA6377">
        <w:rPr>
          <w:rFonts w:ascii="Arial" w:hAnsi="Arial" w:cs="Arial"/>
          <w:sz w:val="20"/>
          <w:szCs w:val="20"/>
        </w:rPr>
        <w:t>, lett. A., terzo comma.</w:t>
      </w:r>
    </w:p>
    <w:p w:rsidR="004F24E1" w:rsidRDefault="004F24E1" w:rsidP="00057BD7">
      <w:pPr>
        <w:tabs>
          <w:tab w:val="left" w:pos="-1276"/>
          <w:tab w:val="left" w:pos="426"/>
          <w:tab w:val="left" w:pos="8647"/>
        </w:tabs>
        <w:jc w:val="both"/>
        <w:rPr>
          <w:rFonts w:ascii="Arial" w:hAnsi="Arial" w:cs="Arial"/>
          <w:color w:val="000000"/>
          <w:sz w:val="20"/>
          <w:szCs w:val="20"/>
          <w:lang w:val="it-IT"/>
        </w:rPr>
      </w:pPr>
    </w:p>
    <w:p w:rsidR="004F24E1" w:rsidRDefault="004F24E1" w:rsidP="00057BD7">
      <w:pPr>
        <w:tabs>
          <w:tab w:val="left" w:pos="-1276"/>
          <w:tab w:val="left" w:pos="426"/>
          <w:tab w:val="left" w:pos="8647"/>
        </w:tabs>
        <w:jc w:val="both"/>
        <w:rPr>
          <w:rFonts w:ascii="Arial" w:hAnsi="Arial" w:cs="Arial"/>
          <w:color w:val="000000"/>
          <w:sz w:val="20"/>
          <w:szCs w:val="20"/>
          <w:lang w:val="it-IT"/>
        </w:rPr>
      </w:pPr>
    </w:p>
    <w:p w:rsidR="004F24E1" w:rsidRDefault="004F24E1" w:rsidP="00057BD7">
      <w:pPr>
        <w:tabs>
          <w:tab w:val="left" w:pos="-1276"/>
          <w:tab w:val="left" w:pos="426"/>
          <w:tab w:val="left" w:pos="8647"/>
        </w:tabs>
        <w:jc w:val="both"/>
        <w:rPr>
          <w:rFonts w:ascii="Arial" w:hAnsi="Arial" w:cs="Arial"/>
          <w:color w:val="000000"/>
          <w:sz w:val="20"/>
          <w:szCs w:val="20"/>
          <w:lang w:val="it-IT"/>
        </w:rPr>
      </w:pPr>
    </w:p>
    <w:p w:rsidR="004F24E1" w:rsidRPr="006152E2" w:rsidRDefault="004F24E1" w:rsidP="00057BD7">
      <w:pPr>
        <w:tabs>
          <w:tab w:val="left" w:pos="-1276"/>
          <w:tab w:val="left" w:pos="426"/>
          <w:tab w:val="left" w:pos="8647"/>
        </w:tabs>
        <w:jc w:val="both"/>
        <w:rPr>
          <w:rFonts w:ascii="Arial" w:hAnsi="Arial" w:cs="Arial"/>
          <w:color w:val="000000"/>
          <w:sz w:val="20"/>
          <w:szCs w:val="20"/>
          <w:lang w:val="it-IT"/>
        </w:rPr>
      </w:pPr>
    </w:p>
    <w:p w:rsidR="004F24E1" w:rsidRPr="006152E2" w:rsidRDefault="004F24E1" w:rsidP="00260533">
      <w:pPr>
        <w:pStyle w:val="Title"/>
        <w:shd w:val="clear" w:color="auto" w:fill="FBD4B4"/>
        <w:spacing w:before="0" w:after="0"/>
        <w:rPr>
          <w:sz w:val="20"/>
          <w:szCs w:val="20"/>
          <w:lang w:val="it-IT"/>
        </w:rPr>
      </w:pPr>
      <w:bookmarkStart w:id="79" w:name="_Toc462051504"/>
      <w:r w:rsidRPr="006152E2">
        <w:rPr>
          <w:sz w:val="20"/>
          <w:szCs w:val="20"/>
          <w:lang w:val="it-IT"/>
        </w:rPr>
        <w:t>Disposizioni finali</w:t>
      </w:r>
      <w:bookmarkEnd w:id="79"/>
    </w:p>
    <w:p w:rsidR="004F24E1" w:rsidRPr="006152E2" w:rsidRDefault="004F24E1" w:rsidP="00BD784E">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it-IT"/>
        </w:rPr>
      </w:pPr>
      <w:r w:rsidRPr="006152E2">
        <w:rPr>
          <w:rFonts w:ascii="Arial" w:hAnsi="Arial" w:cs="Arial"/>
          <w:sz w:val="20"/>
          <w:szCs w:val="20"/>
          <w:lang w:val="it-IT"/>
        </w:rPr>
        <w:t>Il presente capitolato, già sottoscritto in ogni sua pagina dalla Società aggiudicataria, dopo la delibera di aggiudicazione del Contraente e la successiva sottoscrizione da parte del Legale Rappresentante assume a tutti gli effetti la validità di contratto anche per quanto riguarda le norme contenute, il prezzo, le scadenze, la decorrenza della garanzia assicurativa.</w:t>
      </w:r>
    </w:p>
    <w:p w:rsidR="004F24E1" w:rsidRPr="006152E2" w:rsidRDefault="004F24E1"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6152E2">
        <w:rPr>
          <w:rFonts w:ascii="Arial" w:hAnsi="Arial" w:cs="Arial"/>
          <w:sz w:val="20"/>
          <w:szCs w:val="20"/>
          <w:lang w:val="it-IT"/>
        </w:rPr>
        <w:t xml:space="preserve">Si conviene fra le parti che contrattualmente si intendono operanti solo le norme dattiloscritte presenti nel capitolato tecnico, che annullano e sostituiscono integralmente tutte le condizioni richiamate e riportate sulla modulistica utilizzata dalla Società. </w:t>
      </w:r>
    </w:p>
    <w:p w:rsidR="004F24E1" w:rsidRPr="006152E2" w:rsidRDefault="004F24E1"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6152E2">
        <w:rPr>
          <w:rFonts w:ascii="Arial" w:hAnsi="Arial" w:cs="Arial"/>
          <w:sz w:val="20"/>
          <w:szCs w:val="20"/>
          <w:lang w:val="it-IT"/>
        </w:rPr>
        <w:t xml:space="preserve">La firma apposta dal Contraente su tale modulistica vale solo quale presa d’atto della durata contrattuale, del numero assegnato al contratto, del conteggio del premio e del trattamento dei dati personali. </w:t>
      </w:r>
    </w:p>
    <w:p w:rsidR="004F24E1" w:rsidRPr="006152E2" w:rsidRDefault="004F24E1" w:rsidP="00BD784E">
      <w:pPr>
        <w:rPr>
          <w:rFonts w:ascii="Arial" w:hAnsi="Arial" w:cs="Arial"/>
          <w:sz w:val="20"/>
          <w:szCs w:val="20"/>
          <w:lang w:val="it-IT"/>
        </w:rPr>
      </w:pPr>
    </w:p>
    <w:p w:rsidR="004F24E1" w:rsidRPr="006152E2" w:rsidRDefault="004F24E1" w:rsidP="00260533">
      <w:pPr>
        <w:pStyle w:val="Title"/>
        <w:shd w:val="clear" w:color="auto" w:fill="FBD4B4"/>
        <w:spacing w:before="0" w:after="0"/>
        <w:rPr>
          <w:sz w:val="20"/>
          <w:szCs w:val="20"/>
          <w:lang w:val="it-IT"/>
        </w:rPr>
      </w:pPr>
      <w:bookmarkStart w:id="80" w:name="_Toc450206851"/>
      <w:bookmarkStart w:id="81" w:name="_Toc462051505"/>
      <w:r w:rsidRPr="006152E2">
        <w:rPr>
          <w:sz w:val="20"/>
          <w:szCs w:val="20"/>
          <w:lang w:val="it-IT"/>
        </w:rPr>
        <w:t>Dichiarazioni</w:t>
      </w:r>
      <w:bookmarkEnd w:id="80"/>
      <w:bookmarkEnd w:id="81"/>
    </w:p>
    <w:p w:rsidR="004F24E1" w:rsidRPr="006152E2" w:rsidRDefault="004F24E1" w:rsidP="00BD784E">
      <w:pPr>
        <w:tabs>
          <w:tab w:val="left" w:pos="-1023"/>
          <w:tab w:val="left" w:pos="110"/>
          <w:tab w:val="left" w:pos="284"/>
          <w:tab w:val="left" w:pos="424"/>
          <w:tab w:val="left" w:pos="676"/>
          <w:tab w:val="left" w:pos="1242"/>
          <w:tab w:val="left" w:pos="1808"/>
          <w:tab w:val="left" w:pos="2374"/>
          <w:tab w:val="left" w:pos="2940"/>
          <w:tab w:val="left" w:pos="3506"/>
          <w:tab w:val="left" w:pos="4072"/>
          <w:tab w:val="left" w:pos="4638"/>
          <w:tab w:val="left" w:pos="5204"/>
          <w:tab w:val="left" w:pos="5770"/>
          <w:tab w:val="left" w:pos="6336"/>
          <w:tab w:val="left" w:pos="6902"/>
          <w:tab w:val="left" w:pos="7468"/>
          <w:tab w:val="left" w:pos="8034"/>
        </w:tabs>
        <w:jc w:val="both"/>
        <w:rPr>
          <w:rFonts w:ascii="Arial" w:hAnsi="Arial" w:cs="Arial"/>
          <w:sz w:val="20"/>
          <w:szCs w:val="20"/>
          <w:lang w:val="it-IT"/>
        </w:rPr>
      </w:pPr>
      <w:r w:rsidRPr="006152E2">
        <w:rPr>
          <w:rFonts w:ascii="Arial" w:hAnsi="Arial" w:cs="Arial"/>
          <w:sz w:val="20"/>
          <w:szCs w:val="20"/>
          <w:lang w:val="it-IT"/>
        </w:rPr>
        <w:t>Ad ogni effetto di legge, nonché ai sensi dell’art. 1341 del Codice Civile, il Contraente e la Società dichiarano di approvare specificatamente le disposizioni degli articoli seguenti delle Condizioni di Assicurazione:</w:t>
      </w:r>
    </w:p>
    <w:p w:rsidR="004F24E1" w:rsidRPr="006152E2" w:rsidRDefault="004F24E1"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4</w:t>
      </w:r>
      <w:r w:rsidRPr="006152E2">
        <w:rPr>
          <w:rFonts w:ascii="Arial" w:hAnsi="Arial" w:cs="Arial"/>
          <w:sz w:val="20"/>
          <w:szCs w:val="20"/>
          <w:lang w:val="it-IT"/>
        </w:rPr>
        <w:tab/>
        <w:t>Variazione del rischio</w:t>
      </w:r>
    </w:p>
    <w:p w:rsidR="004F24E1" w:rsidRPr="006152E2" w:rsidRDefault="004F24E1"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5</w:t>
      </w:r>
      <w:r w:rsidRPr="006152E2">
        <w:rPr>
          <w:rFonts w:ascii="Arial" w:hAnsi="Arial" w:cs="Arial"/>
          <w:sz w:val="20"/>
          <w:szCs w:val="20"/>
          <w:lang w:val="it-IT"/>
        </w:rPr>
        <w:tab/>
        <w:t>Revisione dei prezzi e di altre clausole contrattuali</w:t>
      </w:r>
    </w:p>
    <w:p w:rsidR="004F24E1" w:rsidRDefault="004F24E1"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6</w:t>
      </w:r>
      <w:r w:rsidRPr="006152E2">
        <w:rPr>
          <w:rFonts w:ascii="Arial" w:hAnsi="Arial" w:cs="Arial"/>
          <w:sz w:val="20"/>
          <w:szCs w:val="20"/>
          <w:lang w:val="it-IT"/>
        </w:rPr>
        <w:tab/>
        <w:t>Clausola di recesso</w:t>
      </w:r>
    </w:p>
    <w:p w:rsidR="004F24E1" w:rsidRPr="006152E2" w:rsidRDefault="004F24E1" w:rsidP="005E4BC7">
      <w:pPr>
        <w:tabs>
          <w:tab w:val="left" w:pos="284"/>
          <w:tab w:val="left" w:pos="1134"/>
        </w:tabs>
        <w:ind w:left="284"/>
        <w:rPr>
          <w:rFonts w:ascii="Arial" w:hAnsi="Arial" w:cs="Arial"/>
          <w:sz w:val="20"/>
          <w:szCs w:val="20"/>
          <w:lang w:val="it-IT"/>
        </w:rPr>
      </w:pPr>
      <w:r>
        <w:rPr>
          <w:rFonts w:ascii="Arial" w:hAnsi="Arial" w:cs="Arial"/>
          <w:sz w:val="20"/>
          <w:szCs w:val="20"/>
          <w:lang w:val="it-IT"/>
        </w:rPr>
        <w:t>Art. 7</w:t>
      </w:r>
      <w:r>
        <w:rPr>
          <w:rFonts w:ascii="Arial" w:hAnsi="Arial" w:cs="Arial"/>
          <w:sz w:val="20"/>
          <w:szCs w:val="20"/>
          <w:lang w:val="it-IT"/>
        </w:rPr>
        <w:tab/>
      </w:r>
      <w:r w:rsidRPr="006152E2">
        <w:rPr>
          <w:rFonts w:ascii="Arial" w:hAnsi="Arial" w:cs="Arial"/>
          <w:sz w:val="20"/>
          <w:szCs w:val="20"/>
          <w:lang w:val="it-IT"/>
        </w:rPr>
        <w:t>Recesso in caso di sinistro</w:t>
      </w:r>
    </w:p>
    <w:p w:rsidR="004F24E1" w:rsidRPr="006152E2" w:rsidRDefault="004F24E1"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 xml:space="preserve">Art. </w:t>
      </w:r>
      <w:r>
        <w:rPr>
          <w:rFonts w:ascii="Arial" w:hAnsi="Arial" w:cs="Arial"/>
          <w:sz w:val="20"/>
          <w:szCs w:val="20"/>
          <w:lang w:val="it-IT"/>
        </w:rPr>
        <w:t>8</w:t>
      </w:r>
      <w:r w:rsidRPr="006152E2">
        <w:rPr>
          <w:rFonts w:ascii="Arial" w:hAnsi="Arial" w:cs="Arial"/>
          <w:sz w:val="20"/>
          <w:szCs w:val="20"/>
          <w:lang w:val="it-IT"/>
        </w:rPr>
        <w:tab/>
        <w:t>Dichiarazioni inesatte e reticenze senza dolo o colpa grave</w:t>
      </w:r>
    </w:p>
    <w:p w:rsidR="004F24E1" w:rsidRPr="006152E2" w:rsidRDefault="004F24E1"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 xml:space="preserve">Art. </w:t>
      </w:r>
      <w:r>
        <w:rPr>
          <w:rFonts w:ascii="Arial" w:hAnsi="Arial" w:cs="Arial"/>
          <w:sz w:val="20"/>
          <w:szCs w:val="20"/>
          <w:lang w:val="it-IT"/>
        </w:rPr>
        <w:t>10</w:t>
      </w:r>
      <w:r w:rsidRPr="006152E2">
        <w:rPr>
          <w:rFonts w:ascii="Arial" w:hAnsi="Arial" w:cs="Arial"/>
          <w:sz w:val="20"/>
          <w:szCs w:val="20"/>
          <w:lang w:val="it-IT"/>
        </w:rPr>
        <w:tab/>
        <w:t>Foro competente</w:t>
      </w:r>
    </w:p>
    <w:p w:rsidR="004F24E1" w:rsidRPr="006152E2" w:rsidRDefault="004F24E1"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2</w:t>
      </w:r>
      <w:r w:rsidRPr="006152E2">
        <w:rPr>
          <w:rFonts w:ascii="Arial" w:hAnsi="Arial" w:cs="Arial"/>
          <w:sz w:val="20"/>
          <w:szCs w:val="20"/>
          <w:lang w:val="it-IT"/>
        </w:rPr>
        <w:tab/>
        <w:t>Durata del Contratto</w:t>
      </w:r>
    </w:p>
    <w:p w:rsidR="004F24E1" w:rsidRPr="006152E2" w:rsidRDefault="004F24E1"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6</w:t>
      </w:r>
      <w:r w:rsidRPr="006152E2">
        <w:rPr>
          <w:rFonts w:ascii="Arial" w:hAnsi="Arial" w:cs="Arial"/>
          <w:sz w:val="20"/>
          <w:szCs w:val="20"/>
          <w:lang w:val="it-IT"/>
        </w:rPr>
        <w:tab/>
        <w:t>Clausola Broker</w:t>
      </w:r>
    </w:p>
    <w:p w:rsidR="004F24E1" w:rsidRPr="006152E2" w:rsidRDefault="004F24E1"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1</w:t>
      </w:r>
      <w:r>
        <w:rPr>
          <w:rFonts w:ascii="Arial" w:hAnsi="Arial" w:cs="Arial"/>
          <w:sz w:val="20"/>
          <w:szCs w:val="20"/>
          <w:lang w:val="it-IT"/>
        </w:rPr>
        <w:t>7</w:t>
      </w:r>
      <w:r w:rsidRPr="006152E2">
        <w:rPr>
          <w:rFonts w:ascii="Arial" w:hAnsi="Arial" w:cs="Arial"/>
          <w:sz w:val="20"/>
          <w:szCs w:val="20"/>
          <w:lang w:val="it-IT"/>
        </w:rPr>
        <w:tab/>
        <w:t>Produzione informazioni sui sinistri</w:t>
      </w:r>
    </w:p>
    <w:p w:rsidR="004F24E1" w:rsidRDefault="004F24E1"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8</w:t>
      </w:r>
      <w:r w:rsidRPr="006152E2">
        <w:rPr>
          <w:rFonts w:ascii="Arial" w:hAnsi="Arial" w:cs="Arial"/>
          <w:sz w:val="20"/>
          <w:szCs w:val="20"/>
          <w:lang w:val="it-IT"/>
        </w:rPr>
        <w:tab/>
        <w:t>Assicurazione presso diversi assicuratori</w:t>
      </w:r>
    </w:p>
    <w:p w:rsidR="004F24E1" w:rsidRPr="006152E2" w:rsidRDefault="004F24E1" w:rsidP="00BD784E">
      <w:pPr>
        <w:tabs>
          <w:tab w:val="left" w:pos="284"/>
          <w:tab w:val="left" w:pos="1134"/>
        </w:tabs>
        <w:rPr>
          <w:rFonts w:ascii="Arial" w:hAnsi="Arial" w:cs="Arial"/>
          <w:sz w:val="20"/>
          <w:szCs w:val="20"/>
          <w:lang w:val="it-IT"/>
        </w:rPr>
      </w:pPr>
      <w:r>
        <w:rPr>
          <w:rFonts w:ascii="Arial" w:hAnsi="Arial" w:cs="Arial"/>
          <w:sz w:val="20"/>
          <w:szCs w:val="20"/>
          <w:lang w:val="it-IT"/>
        </w:rPr>
        <w:tab/>
        <w:t>Art. 28</w:t>
      </w:r>
      <w:r>
        <w:rPr>
          <w:rFonts w:ascii="Arial" w:hAnsi="Arial" w:cs="Arial"/>
          <w:sz w:val="20"/>
          <w:szCs w:val="20"/>
          <w:lang w:val="it-IT"/>
        </w:rPr>
        <w:tab/>
        <w:t>Assicurazione “claims made”</w:t>
      </w:r>
    </w:p>
    <w:p w:rsidR="004F24E1" w:rsidRDefault="004F24E1"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3</w:t>
      </w:r>
      <w:r>
        <w:rPr>
          <w:rFonts w:ascii="Arial" w:hAnsi="Arial" w:cs="Arial"/>
          <w:sz w:val="20"/>
          <w:szCs w:val="20"/>
          <w:lang w:val="it-IT"/>
        </w:rPr>
        <w:t>2</w:t>
      </w:r>
      <w:r w:rsidRPr="006152E2">
        <w:rPr>
          <w:rFonts w:ascii="Arial" w:hAnsi="Arial" w:cs="Arial"/>
          <w:sz w:val="20"/>
          <w:szCs w:val="20"/>
          <w:lang w:val="it-IT"/>
        </w:rPr>
        <w:tab/>
        <w:t>Obblighi in caso di sinistro</w:t>
      </w:r>
    </w:p>
    <w:p w:rsidR="004F24E1" w:rsidRPr="006152E2" w:rsidRDefault="004F24E1" w:rsidP="00BD784E">
      <w:pPr>
        <w:tabs>
          <w:tab w:val="left" w:pos="284"/>
          <w:tab w:val="left" w:pos="1134"/>
        </w:tabs>
        <w:rPr>
          <w:rFonts w:ascii="Arial" w:hAnsi="Arial" w:cs="Arial"/>
          <w:sz w:val="20"/>
          <w:szCs w:val="20"/>
          <w:lang w:val="it-IT"/>
        </w:rPr>
      </w:pPr>
      <w:r>
        <w:rPr>
          <w:rFonts w:ascii="Arial" w:hAnsi="Arial" w:cs="Arial"/>
          <w:sz w:val="20"/>
          <w:szCs w:val="20"/>
          <w:lang w:val="it-IT"/>
        </w:rPr>
        <w:tab/>
        <w:t>Art. 37</w:t>
      </w:r>
      <w:r>
        <w:rPr>
          <w:rFonts w:ascii="Arial" w:hAnsi="Arial" w:cs="Arial"/>
          <w:sz w:val="20"/>
          <w:szCs w:val="20"/>
          <w:lang w:val="it-IT"/>
        </w:rPr>
        <w:tab/>
        <w:t>Copertura a secondo rischio</w:t>
      </w:r>
    </w:p>
    <w:p w:rsidR="004F24E1" w:rsidRPr="006152E2" w:rsidRDefault="004F24E1"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4F24E1" w:rsidRPr="006152E2" w:rsidRDefault="004F24E1"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tbl>
      <w:tblPr>
        <w:tblW w:w="0" w:type="auto"/>
        <w:tblInd w:w="-38" w:type="dxa"/>
        <w:tblLayout w:type="fixed"/>
        <w:tblCellMar>
          <w:left w:w="70" w:type="dxa"/>
          <w:right w:w="70" w:type="dxa"/>
        </w:tblCellMar>
        <w:tblLook w:val="01E0"/>
      </w:tblPr>
      <w:tblGrid>
        <w:gridCol w:w="1775"/>
        <w:gridCol w:w="1775"/>
        <w:gridCol w:w="1776"/>
        <w:gridCol w:w="1776"/>
        <w:gridCol w:w="1776"/>
      </w:tblGrid>
      <w:tr w:rsidR="004F24E1" w:rsidRPr="006152E2" w:rsidTr="00337998">
        <w:tc>
          <w:tcPr>
            <w:tcW w:w="3550" w:type="dxa"/>
            <w:gridSpan w:val="2"/>
          </w:tcPr>
          <w:p w:rsidR="004F24E1" w:rsidRDefault="004F24E1" w:rsidP="00C90CB7">
            <w:pPr>
              <w:rPr>
                <w:rFonts w:ascii="Arial" w:hAnsi="Arial" w:cs="Arial"/>
                <w:sz w:val="20"/>
                <w:szCs w:val="20"/>
                <w:lang w:val="it-IT"/>
              </w:rPr>
            </w:pPr>
            <w:r w:rsidRPr="006152E2">
              <w:rPr>
                <w:rFonts w:ascii="Arial" w:hAnsi="Arial" w:cs="Arial"/>
                <w:sz w:val="20"/>
                <w:szCs w:val="20"/>
                <w:lang w:val="it-IT"/>
              </w:rPr>
              <w:t xml:space="preserve">Data       </w:t>
            </w:r>
            <w:r>
              <w:rPr>
                <w:rFonts w:ascii="Arial" w:hAnsi="Arial" w:cs="Arial"/>
                <w:sz w:val="20"/>
                <w:szCs w:val="20"/>
                <w:lang w:val="it-IT"/>
              </w:rPr>
              <w:t>__</w:t>
            </w:r>
            <w:r w:rsidRPr="006152E2">
              <w:rPr>
                <w:rFonts w:ascii="Arial" w:hAnsi="Arial" w:cs="Arial"/>
                <w:sz w:val="20"/>
                <w:szCs w:val="20"/>
                <w:lang w:val="it-IT"/>
              </w:rPr>
              <w:t>/</w:t>
            </w:r>
            <w:r>
              <w:rPr>
                <w:rFonts w:ascii="Arial" w:hAnsi="Arial" w:cs="Arial"/>
                <w:sz w:val="20"/>
                <w:szCs w:val="20"/>
                <w:lang w:val="it-IT"/>
              </w:rPr>
              <w:t>__</w:t>
            </w:r>
            <w:r w:rsidRPr="006152E2">
              <w:rPr>
                <w:rFonts w:ascii="Arial" w:hAnsi="Arial" w:cs="Arial"/>
                <w:sz w:val="20"/>
                <w:szCs w:val="20"/>
                <w:lang w:val="it-IT"/>
              </w:rPr>
              <w:t>/</w:t>
            </w:r>
            <w:r>
              <w:rPr>
                <w:rFonts w:ascii="Arial" w:hAnsi="Arial" w:cs="Arial"/>
                <w:sz w:val="20"/>
                <w:szCs w:val="20"/>
                <w:lang w:val="it-IT"/>
              </w:rPr>
              <w:t>_____</w:t>
            </w:r>
          </w:p>
          <w:p w:rsidR="004F24E1" w:rsidRPr="006152E2" w:rsidRDefault="004F24E1" w:rsidP="00C90CB7">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r>
      <w:tr w:rsidR="004F24E1" w:rsidRPr="006152E2" w:rsidTr="00337998">
        <w:tc>
          <w:tcPr>
            <w:tcW w:w="1775" w:type="dxa"/>
          </w:tcPr>
          <w:p w:rsidR="004F24E1" w:rsidRPr="006152E2" w:rsidRDefault="004F24E1" w:rsidP="00337998">
            <w:pPr>
              <w:rPr>
                <w:rFonts w:ascii="Arial" w:hAnsi="Arial" w:cs="Arial"/>
                <w:sz w:val="20"/>
                <w:szCs w:val="20"/>
                <w:lang w:val="it-IT"/>
              </w:rPr>
            </w:pPr>
          </w:p>
        </w:tc>
        <w:tc>
          <w:tcPr>
            <w:tcW w:w="1775"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r>
      <w:tr w:rsidR="004F24E1" w:rsidRPr="006152E2" w:rsidTr="00337998">
        <w:tc>
          <w:tcPr>
            <w:tcW w:w="3550" w:type="dxa"/>
            <w:gridSpan w:val="2"/>
          </w:tcPr>
          <w:p w:rsidR="004F24E1" w:rsidRPr="006152E2" w:rsidRDefault="004F24E1" w:rsidP="00337998">
            <w:pPr>
              <w:jc w:val="center"/>
              <w:rPr>
                <w:rFonts w:ascii="Arial" w:hAnsi="Arial" w:cs="Arial"/>
                <w:sz w:val="20"/>
                <w:szCs w:val="20"/>
                <w:lang w:val="it-IT"/>
              </w:rPr>
            </w:pPr>
            <w:r w:rsidRPr="006152E2">
              <w:rPr>
                <w:rFonts w:ascii="Arial" w:hAnsi="Arial" w:cs="Arial"/>
                <w:sz w:val="20"/>
                <w:szCs w:val="20"/>
                <w:lang w:val="it-IT"/>
              </w:rPr>
              <w:t>La Società</w:t>
            </w:r>
          </w:p>
        </w:tc>
        <w:tc>
          <w:tcPr>
            <w:tcW w:w="1776" w:type="dxa"/>
          </w:tcPr>
          <w:p w:rsidR="004F24E1" w:rsidRPr="006152E2" w:rsidRDefault="004F24E1" w:rsidP="00337998">
            <w:pPr>
              <w:rPr>
                <w:rFonts w:ascii="Arial" w:hAnsi="Arial" w:cs="Arial"/>
                <w:sz w:val="20"/>
                <w:szCs w:val="20"/>
                <w:lang w:val="it-IT"/>
              </w:rPr>
            </w:pPr>
          </w:p>
        </w:tc>
        <w:tc>
          <w:tcPr>
            <w:tcW w:w="3552" w:type="dxa"/>
            <w:gridSpan w:val="2"/>
          </w:tcPr>
          <w:p w:rsidR="004F24E1" w:rsidRPr="006152E2" w:rsidRDefault="004F24E1" w:rsidP="00337998">
            <w:pPr>
              <w:jc w:val="center"/>
              <w:rPr>
                <w:rFonts w:ascii="Arial" w:hAnsi="Arial" w:cs="Arial"/>
                <w:sz w:val="20"/>
                <w:szCs w:val="20"/>
                <w:lang w:val="it-IT"/>
              </w:rPr>
            </w:pPr>
            <w:r w:rsidRPr="006152E2">
              <w:rPr>
                <w:rFonts w:ascii="Arial" w:hAnsi="Arial" w:cs="Arial"/>
                <w:sz w:val="20"/>
                <w:szCs w:val="20"/>
                <w:lang w:val="it-IT"/>
              </w:rPr>
              <w:t>Il Contraente</w:t>
            </w:r>
          </w:p>
        </w:tc>
      </w:tr>
      <w:tr w:rsidR="004F24E1" w:rsidRPr="006152E2" w:rsidTr="00337998">
        <w:tc>
          <w:tcPr>
            <w:tcW w:w="1775" w:type="dxa"/>
          </w:tcPr>
          <w:p w:rsidR="004F24E1" w:rsidRPr="006152E2" w:rsidRDefault="004F24E1" w:rsidP="00337998">
            <w:pPr>
              <w:rPr>
                <w:rFonts w:ascii="Arial" w:hAnsi="Arial" w:cs="Arial"/>
                <w:sz w:val="20"/>
                <w:szCs w:val="20"/>
                <w:lang w:val="it-IT"/>
              </w:rPr>
            </w:pPr>
          </w:p>
        </w:tc>
        <w:tc>
          <w:tcPr>
            <w:tcW w:w="1775"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r>
      <w:tr w:rsidR="004F24E1" w:rsidRPr="006152E2" w:rsidTr="00337998">
        <w:tc>
          <w:tcPr>
            <w:tcW w:w="1775" w:type="dxa"/>
            <w:tcBorders>
              <w:top w:val="nil"/>
              <w:left w:val="nil"/>
              <w:bottom w:val="single" w:sz="4" w:space="0" w:color="auto"/>
              <w:right w:val="nil"/>
            </w:tcBorders>
          </w:tcPr>
          <w:p w:rsidR="004F24E1" w:rsidRPr="006152E2" w:rsidRDefault="004F24E1" w:rsidP="00337998">
            <w:pPr>
              <w:rPr>
                <w:rFonts w:ascii="Arial" w:hAnsi="Arial" w:cs="Arial"/>
                <w:sz w:val="20"/>
                <w:szCs w:val="20"/>
                <w:lang w:val="it-IT"/>
              </w:rPr>
            </w:pPr>
          </w:p>
        </w:tc>
        <w:tc>
          <w:tcPr>
            <w:tcW w:w="1775" w:type="dxa"/>
            <w:tcBorders>
              <w:top w:val="nil"/>
              <w:left w:val="nil"/>
              <w:bottom w:val="single" w:sz="4" w:space="0" w:color="auto"/>
              <w:right w:val="nil"/>
            </w:tcBorders>
          </w:tcPr>
          <w:p w:rsidR="004F24E1" w:rsidRPr="006152E2" w:rsidRDefault="004F24E1" w:rsidP="00337998">
            <w:pPr>
              <w:rPr>
                <w:rFonts w:ascii="Arial" w:hAnsi="Arial" w:cs="Arial"/>
                <w:sz w:val="20"/>
                <w:szCs w:val="20"/>
                <w:lang w:val="it-IT"/>
              </w:rPr>
            </w:pPr>
          </w:p>
          <w:p w:rsidR="004F24E1" w:rsidRPr="006152E2" w:rsidRDefault="004F24E1" w:rsidP="00337998">
            <w:pPr>
              <w:rPr>
                <w:rFonts w:ascii="Arial" w:hAnsi="Arial" w:cs="Arial"/>
                <w:sz w:val="20"/>
                <w:szCs w:val="20"/>
                <w:lang w:val="it-IT"/>
              </w:rPr>
            </w:pPr>
          </w:p>
          <w:p w:rsidR="004F24E1" w:rsidRPr="006152E2" w:rsidRDefault="004F24E1" w:rsidP="00337998">
            <w:pPr>
              <w:rPr>
                <w:rFonts w:ascii="Arial" w:hAnsi="Arial" w:cs="Arial"/>
                <w:sz w:val="20"/>
                <w:szCs w:val="20"/>
                <w:lang w:val="it-IT"/>
              </w:rPr>
            </w:pPr>
          </w:p>
        </w:tc>
        <w:tc>
          <w:tcPr>
            <w:tcW w:w="1776" w:type="dxa"/>
          </w:tcPr>
          <w:p w:rsidR="004F24E1" w:rsidRPr="006152E2" w:rsidRDefault="004F24E1" w:rsidP="00337998">
            <w:pPr>
              <w:rPr>
                <w:rFonts w:ascii="Arial" w:hAnsi="Arial" w:cs="Arial"/>
                <w:sz w:val="20"/>
                <w:szCs w:val="20"/>
                <w:lang w:val="it-IT"/>
              </w:rPr>
            </w:pPr>
          </w:p>
        </w:tc>
        <w:tc>
          <w:tcPr>
            <w:tcW w:w="1776" w:type="dxa"/>
            <w:tcBorders>
              <w:top w:val="nil"/>
              <w:left w:val="nil"/>
              <w:bottom w:val="single" w:sz="4" w:space="0" w:color="auto"/>
              <w:right w:val="nil"/>
            </w:tcBorders>
          </w:tcPr>
          <w:p w:rsidR="004F24E1" w:rsidRPr="006152E2" w:rsidRDefault="004F24E1" w:rsidP="00337998">
            <w:pPr>
              <w:rPr>
                <w:rFonts w:ascii="Arial" w:hAnsi="Arial" w:cs="Arial"/>
                <w:sz w:val="20"/>
                <w:szCs w:val="20"/>
                <w:lang w:val="it-IT"/>
              </w:rPr>
            </w:pPr>
          </w:p>
        </w:tc>
        <w:tc>
          <w:tcPr>
            <w:tcW w:w="1776" w:type="dxa"/>
            <w:tcBorders>
              <w:top w:val="nil"/>
              <w:left w:val="nil"/>
              <w:bottom w:val="single" w:sz="4" w:space="0" w:color="auto"/>
              <w:right w:val="nil"/>
            </w:tcBorders>
          </w:tcPr>
          <w:p w:rsidR="004F24E1" w:rsidRPr="006152E2" w:rsidRDefault="004F24E1" w:rsidP="00337998">
            <w:pPr>
              <w:rPr>
                <w:rFonts w:ascii="Arial" w:hAnsi="Arial" w:cs="Arial"/>
                <w:sz w:val="20"/>
                <w:szCs w:val="20"/>
                <w:lang w:val="it-IT"/>
              </w:rPr>
            </w:pPr>
          </w:p>
        </w:tc>
      </w:tr>
    </w:tbl>
    <w:p w:rsidR="004F24E1" w:rsidRPr="006152E2" w:rsidRDefault="004F24E1" w:rsidP="00BD784E">
      <w:pPr>
        <w:widowControl/>
        <w:jc w:val="both"/>
        <w:rPr>
          <w:rFonts w:ascii="Arial" w:hAnsi="Arial" w:cs="Arial"/>
          <w:sz w:val="20"/>
          <w:szCs w:val="20"/>
          <w:lang w:val="it-IT"/>
        </w:rPr>
      </w:pPr>
    </w:p>
    <w:p w:rsidR="004F24E1" w:rsidRPr="006152E2" w:rsidRDefault="004F24E1" w:rsidP="00BD784E">
      <w:pPr>
        <w:rPr>
          <w:rFonts w:ascii="Arial" w:hAnsi="Arial" w:cs="Arial"/>
          <w:sz w:val="20"/>
          <w:szCs w:val="20"/>
          <w:lang w:val="it-IT"/>
        </w:rPr>
      </w:pPr>
      <w:r w:rsidRPr="006152E2">
        <w:rPr>
          <w:rFonts w:ascii="Arial" w:hAnsi="Arial" w:cs="Arial"/>
          <w:sz w:val="20"/>
          <w:szCs w:val="20"/>
          <w:lang w:val="it-IT"/>
        </w:rPr>
        <w:br w:type="page"/>
      </w:r>
    </w:p>
    <w:tbl>
      <w:tblPr>
        <w:tblW w:w="9780" w:type="dxa"/>
        <w:tblInd w:w="120"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780"/>
      </w:tblGrid>
      <w:tr w:rsidR="004F24E1" w:rsidRPr="00776862" w:rsidTr="00B37572">
        <w:tc>
          <w:tcPr>
            <w:tcW w:w="9780" w:type="dxa"/>
            <w:tcBorders>
              <w:top w:val="single" w:sz="4" w:space="0" w:color="auto"/>
              <w:bottom w:val="single" w:sz="4" w:space="0" w:color="auto"/>
            </w:tcBorders>
            <w:shd w:val="clear" w:color="auto" w:fill="FBD4B4"/>
          </w:tcPr>
          <w:p w:rsidR="004F24E1" w:rsidRPr="006152E2" w:rsidRDefault="004F24E1" w:rsidP="00E90203">
            <w:pPr>
              <w:pStyle w:val="Title"/>
              <w:spacing w:before="0" w:after="0"/>
              <w:rPr>
                <w:sz w:val="20"/>
                <w:szCs w:val="20"/>
                <w:lang w:val="it-IT"/>
              </w:rPr>
            </w:pPr>
          </w:p>
          <w:p w:rsidR="004F24E1" w:rsidRPr="006152E2" w:rsidRDefault="004F24E1" w:rsidP="00E90203">
            <w:pPr>
              <w:pStyle w:val="Title"/>
              <w:spacing w:before="0" w:after="0"/>
              <w:rPr>
                <w:sz w:val="20"/>
                <w:szCs w:val="20"/>
                <w:lang w:val="it-IT"/>
              </w:rPr>
            </w:pPr>
            <w:bookmarkStart w:id="82" w:name="_Toc462051506"/>
            <w:r w:rsidRPr="006152E2">
              <w:rPr>
                <w:sz w:val="20"/>
                <w:szCs w:val="20"/>
                <w:lang w:val="it-IT"/>
              </w:rPr>
              <w:t xml:space="preserve">Allegato </w:t>
            </w:r>
            <w:r>
              <w:rPr>
                <w:sz w:val="20"/>
                <w:szCs w:val="20"/>
                <w:lang w:val="it-IT"/>
              </w:rPr>
              <w:t>A</w:t>
            </w:r>
            <w:r w:rsidRPr="006152E2">
              <w:rPr>
                <w:sz w:val="20"/>
                <w:szCs w:val="20"/>
                <w:lang w:val="it-IT"/>
              </w:rPr>
              <w:t xml:space="preserve"> – </w:t>
            </w:r>
            <w:r>
              <w:rPr>
                <w:sz w:val="20"/>
                <w:szCs w:val="20"/>
                <w:lang w:val="it-IT"/>
              </w:rPr>
              <w:t>Massimali assicurati</w:t>
            </w:r>
            <w:bookmarkEnd w:id="82"/>
          </w:p>
          <w:p w:rsidR="004F24E1" w:rsidRPr="006152E2" w:rsidRDefault="004F24E1" w:rsidP="00E90203">
            <w:pPr>
              <w:pStyle w:val="Title"/>
              <w:spacing w:before="0" w:after="0"/>
              <w:rPr>
                <w:sz w:val="20"/>
                <w:szCs w:val="20"/>
                <w:lang w:val="it-IT"/>
              </w:rPr>
            </w:pPr>
          </w:p>
        </w:tc>
      </w:tr>
    </w:tbl>
    <w:p w:rsidR="004F24E1" w:rsidRPr="006152E2" w:rsidRDefault="004F24E1" w:rsidP="00B37572">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9356"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86"/>
        <w:gridCol w:w="2370"/>
      </w:tblGrid>
      <w:tr w:rsidR="004F24E1" w:rsidRPr="006152E2" w:rsidTr="00337998">
        <w:tc>
          <w:tcPr>
            <w:tcW w:w="6986" w:type="dxa"/>
            <w:vAlign w:val="center"/>
          </w:tcPr>
          <w:p w:rsidR="004F24E1" w:rsidRPr="006152E2" w:rsidRDefault="004F24E1" w:rsidP="00337998">
            <w:pPr>
              <w:tabs>
                <w:tab w:val="left" w:pos="-1134"/>
                <w:tab w:val="left" w:pos="-1"/>
                <w:tab w:val="left" w:pos="313"/>
                <w:tab w:val="left" w:pos="565"/>
                <w:tab w:val="left" w:pos="1131"/>
                <w:tab w:val="left" w:pos="1697"/>
                <w:tab w:val="left" w:pos="2263"/>
                <w:tab w:val="left" w:pos="2829"/>
                <w:tab w:val="left" w:pos="3395"/>
                <w:tab w:val="left" w:pos="3961"/>
                <w:tab w:val="left" w:pos="4527"/>
                <w:tab w:val="left" w:pos="4995"/>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Partita</w:t>
            </w:r>
          </w:p>
        </w:tc>
        <w:tc>
          <w:tcPr>
            <w:tcW w:w="2370" w:type="dxa"/>
            <w:vAlign w:val="center"/>
          </w:tcPr>
          <w:p w:rsidR="004F24E1" w:rsidRPr="006152E2" w:rsidRDefault="004F24E1" w:rsidP="00337998">
            <w:pPr>
              <w:tabs>
                <w:tab w:val="left" w:pos="-1134"/>
                <w:tab w:val="left" w:pos="-1"/>
                <w:tab w:val="left" w:pos="313"/>
                <w:tab w:val="left" w:pos="565"/>
                <w:tab w:val="left" w:pos="1131"/>
                <w:tab w:val="left" w:pos="2019"/>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Somme Assicurate</w:t>
            </w:r>
          </w:p>
        </w:tc>
      </w:tr>
      <w:tr w:rsidR="004F24E1" w:rsidRPr="006152E2" w:rsidTr="00C01F73">
        <w:trPr>
          <w:trHeight w:val="567"/>
        </w:trPr>
        <w:tc>
          <w:tcPr>
            <w:tcW w:w="6986" w:type="dxa"/>
            <w:vAlign w:val="center"/>
          </w:tcPr>
          <w:p w:rsidR="004F24E1" w:rsidRPr="006152E2" w:rsidRDefault="004F24E1" w:rsidP="007F4A3A">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b/>
                <w:lang w:val="it-IT"/>
              </w:rPr>
            </w:pPr>
            <w:r>
              <w:rPr>
                <w:rFonts w:ascii="Arial" w:hAnsi="Arial" w:cs="Arial"/>
                <w:b/>
                <w:sz w:val="22"/>
                <w:szCs w:val="22"/>
                <w:lang w:val="it-IT"/>
              </w:rPr>
              <w:t xml:space="preserve">Massimale per ciascun sinistro </w:t>
            </w:r>
          </w:p>
        </w:tc>
        <w:tc>
          <w:tcPr>
            <w:tcW w:w="2370" w:type="dxa"/>
            <w:vAlign w:val="center"/>
          </w:tcPr>
          <w:p w:rsidR="004F24E1" w:rsidRPr="006152E2" w:rsidRDefault="004F24E1" w:rsidP="007F4A3A">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right"/>
              <w:rPr>
                <w:rFonts w:ascii="Arial" w:hAnsi="Arial" w:cs="Arial"/>
                <w:b/>
                <w:lang w:val="it-IT"/>
              </w:rPr>
            </w:pPr>
            <w:r w:rsidRPr="006152E2">
              <w:rPr>
                <w:rFonts w:ascii="Arial" w:hAnsi="Arial" w:cs="Arial"/>
                <w:b/>
                <w:sz w:val="22"/>
                <w:szCs w:val="22"/>
                <w:lang w:val="it-IT"/>
              </w:rPr>
              <w:t xml:space="preserve">€ </w:t>
            </w:r>
            <w:r>
              <w:rPr>
                <w:rFonts w:ascii="Arial" w:hAnsi="Arial" w:cs="Arial"/>
                <w:b/>
                <w:sz w:val="22"/>
                <w:szCs w:val="22"/>
                <w:lang w:val="it-IT"/>
              </w:rPr>
              <w:t>3</w:t>
            </w:r>
            <w:r w:rsidRPr="006152E2">
              <w:rPr>
                <w:rFonts w:ascii="Arial" w:hAnsi="Arial" w:cs="Arial"/>
                <w:b/>
                <w:sz w:val="22"/>
                <w:szCs w:val="22"/>
                <w:lang w:val="it-IT"/>
              </w:rPr>
              <w:t>.000.000,00</w:t>
            </w:r>
          </w:p>
        </w:tc>
      </w:tr>
      <w:tr w:rsidR="004F24E1" w:rsidRPr="006152E2" w:rsidTr="00C01F73">
        <w:trPr>
          <w:trHeight w:val="567"/>
        </w:trPr>
        <w:tc>
          <w:tcPr>
            <w:tcW w:w="6986" w:type="dxa"/>
            <w:vAlign w:val="center"/>
          </w:tcPr>
          <w:p w:rsidR="004F24E1" w:rsidRPr="008D7F16" w:rsidRDefault="004F24E1" w:rsidP="007F4A3A">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b/>
                <w:lang w:val="it-IT"/>
              </w:rPr>
            </w:pPr>
            <w:r>
              <w:rPr>
                <w:rFonts w:ascii="Arial" w:hAnsi="Arial" w:cs="Arial"/>
                <w:b/>
                <w:sz w:val="22"/>
                <w:szCs w:val="22"/>
                <w:lang w:val="it-IT"/>
              </w:rPr>
              <w:t xml:space="preserve">Massimale aggregato annuo </w:t>
            </w:r>
          </w:p>
        </w:tc>
        <w:tc>
          <w:tcPr>
            <w:tcW w:w="2370" w:type="dxa"/>
            <w:vAlign w:val="center"/>
          </w:tcPr>
          <w:p w:rsidR="004F24E1" w:rsidRPr="008D7F16" w:rsidRDefault="004F24E1" w:rsidP="007F4A3A">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right"/>
              <w:rPr>
                <w:rFonts w:ascii="Arial" w:hAnsi="Arial" w:cs="Arial"/>
                <w:b/>
                <w:lang w:val="it-IT"/>
              </w:rPr>
            </w:pPr>
            <w:r w:rsidRPr="008D7F16">
              <w:rPr>
                <w:rFonts w:ascii="Arial" w:hAnsi="Arial" w:cs="Arial"/>
                <w:b/>
                <w:sz w:val="22"/>
                <w:szCs w:val="22"/>
                <w:lang w:val="it-IT"/>
              </w:rPr>
              <w:t xml:space="preserve">€ </w:t>
            </w:r>
            <w:r>
              <w:rPr>
                <w:rFonts w:ascii="Arial" w:hAnsi="Arial" w:cs="Arial"/>
                <w:b/>
                <w:sz w:val="22"/>
                <w:szCs w:val="22"/>
                <w:lang w:val="it-IT"/>
              </w:rPr>
              <w:t>5.0</w:t>
            </w:r>
            <w:r w:rsidRPr="008D7F16">
              <w:rPr>
                <w:rFonts w:ascii="Arial" w:hAnsi="Arial" w:cs="Arial"/>
                <w:b/>
                <w:sz w:val="22"/>
                <w:szCs w:val="22"/>
                <w:lang w:val="it-IT"/>
              </w:rPr>
              <w:t>00.000,00</w:t>
            </w:r>
          </w:p>
        </w:tc>
      </w:tr>
      <w:tr w:rsidR="004F24E1" w:rsidRPr="006152E2" w:rsidTr="00C01F73">
        <w:trPr>
          <w:trHeight w:val="567"/>
        </w:trPr>
        <w:tc>
          <w:tcPr>
            <w:tcW w:w="6986" w:type="dxa"/>
            <w:vAlign w:val="center"/>
          </w:tcPr>
          <w:p w:rsidR="004F24E1" w:rsidRPr="008D7F16" w:rsidRDefault="004F24E1" w:rsidP="007F4A3A">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b/>
                <w:lang w:val="it-IT"/>
              </w:rPr>
            </w:pPr>
            <w:r>
              <w:rPr>
                <w:rFonts w:ascii="Arial" w:hAnsi="Arial" w:cs="Arial"/>
                <w:b/>
                <w:sz w:val="22"/>
                <w:szCs w:val="22"/>
                <w:lang w:val="it-IT"/>
              </w:rPr>
              <w:t>Massimale Art. 31 b</w:t>
            </w:r>
          </w:p>
        </w:tc>
        <w:tc>
          <w:tcPr>
            <w:tcW w:w="2370" w:type="dxa"/>
            <w:vAlign w:val="center"/>
          </w:tcPr>
          <w:p w:rsidR="004F24E1" w:rsidRPr="008D7F16" w:rsidRDefault="004F24E1" w:rsidP="007F4A3A">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right"/>
              <w:rPr>
                <w:rFonts w:ascii="Arial" w:hAnsi="Arial" w:cs="Arial"/>
                <w:b/>
                <w:lang w:val="it-IT"/>
              </w:rPr>
            </w:pPr>
            <w:r w:rsidRPr="008D7F16">
              <w:rPr>
                <w:rFonts w:ascii="Arial" w:hAnsi="Arial" w:cs="Arial"/>
                <w:b/>
                <w:sz w:val="22"/>
                <w:szCs w:val="22"/>
                <w:lang w:val="it-IT"/>
              </w:rPr>
              <w:t xml:space="preserve">€ </w:t>
            </w:r>
            <w:r>
              <w:rPr>
                <w:rFonts w:ascii="Arial" w:hAnsi="Arial" w:cs="Arial"/>
                <w:b/>
                <w:sz w:val="22"/>
                <w:szCs w:val="22"/>
                <w:lang w:val="it-IT"/>
              </w:rPr>
              <w:t>5</w:t>
            </w:r>
            <w:r w:rsidRPr="008D7F16">
              <w:rPr>
                <w:rFonts w:ascii="Arial" w:hAnsi="Arial" w:cs="Arial"/>
                <w:b/>
                <w:sz w:val="22"/>
                <w:szCs w:val="22"/>
                <w:lang w:val="it-IT"/>
              </w:rPr>
              <w:t>00.000,00</w:t>
            </w:r>
          </w:p>
        </w:tc>
      </w:tr>
    </w:tbl>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4F24E1" w:rsidRPr="006152E2" w:rsidTr="008248DC">
        <w:tc>
          <w:tcPr>
            <w:tcW w:w="3476" w:type="dxa"/>
            <w:gridSpan w:val="2"/>
          </w:tcPr>
          <w:p w:rsidR="004F24E1" w:rsidRPr="006152E2" w:rsidRDefault="004F24E1" w:rsidP="00C90CB7">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8248DC">
        <w:tc>
          <w:tcPr>
            <w:tcW w:w="1738" w:type="dxa"/>
          </w:tcPr>
          <w:p w:rsidR="004F24E1" w:rsidRPr="006152E2" w:rsidRDefault="004F24E1" w:rsidP="00337998">
            <w:pPr>
              <w:pStyle w:val="Header"/>
              <w:rPr>
                <w:rFonts w:ascii="Arial" w:hAnsi="Arial" w:cs="Arial"/>
                <w:sz w:val="20"/>
                <w:szCs w:val="20"/>
              </w:rPr>
            </w:pPr>
          </w:p>
        </w:tc>
        <w:tc>
          <w:tcPr>
            <w:tcW w:w="1738" w:type="dxa"/>
          </w:tcPr>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8248DC">
        <w:tc>
          <w:tcPr>
            <w:tcW w:w="3476" w:type="dxa"/>
            <w:gridSpan w:val="2"/>
          </w:tcPr>
          <w:p w:rsidR="004F24E1" w:rsidRPr="006152E2" w:rsidRDefault="004F24E1" w:rsidP="00337998">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337998">
            <w:pPr>
              <w:pStyle w:val="Header"/>
              <w:rPr>
                <w:rFonts w:ascii="Arial" w:hAnsi="Arial" w:cs="Arial"/>
                <w:sz w:val="20"/>
                <w:szCs w:val="20"/>
              </w:rPr>
            </w:pPr>
          </w:p>
        </w:tc>
        <w:tc>
          <w:tcPr>
            <w:tcW w:w="3470" w:type="dxa"/>
            <w:gridSpan w:val="2"/>
          </w:tcPr>
          <w:p w:rsidR="004F24E1" w:rsidRPr="006152E2" w:rsidRDefault="004F24E1" w:rsidP="00337998">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8248DC">
        <w:tc>
          <w:tcPr>
            <w:tcW w:w="1738" w:type="dxa"/>
          </w:tcPr>
          <w:p w:rsidR="004F24E1" w:rsidRPr="006152E2" w:rsidRDefault="004F24E1" w:rsidP="00337998">
            <w:pPr>
              <w:pStyle w:val="Header"/>
              <w:rPr>
                <w:rFonts w:ascii="Arial" w:hAnsi="Arial" w:cs="Arial"/>
                <w:sz w:val="20"/>
                <w:szCs w:val="20"/>
              </w:rPr>
            </w:pPr>
          </w:p>
        </w:tc>
        <w:tc>
          <w:tcPr>
            <w:tcW w:w="1738" w:type="dxa"/>
          </w:tcPr>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8248DC">
        <w:tc>
          <w:tcPr>
            <w:tcW w:w="1738"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8"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5" w:type="dxa"/>
            <w:tcBorders>
              <w:bottom w:val="single" w:sz="4" w:space="0" w:color="auto"/>
            </w:tcBorders>
          </w:tcPr>
          <w:p w:rsidR="004F24E1" w:rsidRPr="006152E2" w:rsidRDefault="004F24E1" w:rsidP="00337998">
            <w:pPr>
              <w:pStyle w:val="Header"/>
              <w:rPr>
                <w:rFonts w:ascii="Arial" w:hAnsi="Arial" w:cs="Arial"/>
                <w:sz w:val="20"/>
                <w:szCs w:val="20"/>
              </w:rPr>
            </w:pPr>
          </w:p>
        </w:tc>
      </w:tr>
    </w:tbl>
    <w:p w:rsidR="004F24E1" w:rsidRPr="006152E2" w:rsidRDefault="004F24E1" w:rsidP="00BD784E">
      <w:pPr>
        <w:rPr>
          <w:rFonts w:ascii="Arial" w:hAnsi="Arial" w:cs="Arial"/>
          <w:sz w:val="20"/>
          <w:szCs w:val="20"/>
          <w:lang w:val="it-IT"/>
        </w:rPr>
      </w:pPr>
    </w:p>
    <w:p w:rsidR="004F24E1" w:rsidRPr="006152E2" w:rsidRDefault="004F24E1" w:rsidP="00BD784E">
      <w:pPr>
        <w:rPr>
          <w:rFonts w:ascii="Arial" w:hAnsi="Arial" w:cs="Arial"/>
          <w:sz w:val="20"/>
          <w:szCs w:val="20"/>
          <w:lang w:val="it-IT"/>
        </w:rPr>
      </w:pPr>
      <w:r w:rsidRPr="006152E2">
        <w:rPr>
          <w:rFonts w:ascii="Arial" w:hAnsi="Arial" w:cs="Arial"/>
          <w:sz w:val="20"/>
          <w:szCs w:val="20"/>
          <w:lang w:val="it-IT"/>
        </w:rPr>
        <w:br w:type="page"/>
      </w:r>
    </w:p>
    <w:tbl>
      <w:tblPr>
        <w:tblW w:w="9780" w:type="dxa"/>
        <w:tblInd w:w="120"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780"/>
      </w:tblGrid>
      <w:tr w:rsidR="004F24E1" w:rsidRPr="003C408C" w:rsidTr="00B37572">
        <w:tc>
          <w:tcPr>
            <w:tcW w:w="9781" w:type="dxa"/>
            <w:tcBorders>
              <w:top w:val="single" w:sz="4" w:space="0" w:color="auto"/>
              <w:bottom w:val="single" w:sz="4" w:space="0" w:color="auto"/>
            </w:tcBorders>
            <w:shd w:val="clear" w:color="auto" w:fill="FBD4B4"/>
          </w:tcPr>
          <w:p w:rsidR="004F24E1" w:rsidRPr="006152E2" w:rsidRDefault="004F24E1" w:rsidP="00337998">
            <w:pPr>
              <w:pStyle w:val="Title"/>
              <w:spacing w:before="0" w:after="0"/>
              <w:rPr>
                <w:sz w:val="20"/>
                <w:szCs w:val="20"/>
                <w:lang w:val="it-IT"/>
              </w:rPr>
            </w:pPr>
          </w:p>
          <w:p w:rsidR="004F24E1" w:rsidRPr="006152E2" w:rsidRDefault="004F24E1" w:rsidP="00337998">
            <w:pPr>
              <w:pStyle w:val="Title"/>
              <w:spacing w:before="0" w:after="0"/>
              <w:rPr>
                <w:sz w:val="20"/>
                <w:szCs w:val="20"/>
                <w:lang w:val="it-IT"/>
              </w:rPr>
            </w:pPr>
            <w:bookmarkStart w:id="83" w:name="_Toc450206853"/>
            <w:bookmarkStart w:id="84" w:name="_Toc462051507"/>
            <w:r w:rsidRPr="006152E2">
              <w:rPr>
                <w:sz w:val="20"/>
                <w:szCs w:val="20"/>
                <w:lang w:val="it-IT"/>
              </w:rPr>
              <w:t>Allegato B – Limiti di risarcimento, franchigie e scoperti</w:t>
            </w:r>
            <w:bookmarkEnd w:id="83"/>
            <w:bookmarkEnd w:id="84"/>
          </w:p>
          <w:p w:rsidR="004F24E1" w:rsidRPr="006152E2" w:rsidRDefault="004F24E1" w:rsidP="00337998">
            <w:pPr>
              <w:pStyle w:val="Title"/>
              <w:spacing w:before="0" w:after="0"/>
              <w:rPr>
                <w:sz w:val="20"/>
                <w:szCs w:val="20"/>
                <w:lang w:val="it-IT"/>
              </w:rPr>
            </w:pPr>
          </w:p>
        </w:tc>
      </w:tr>
    </w:tbl>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6152E2">
        <w:rPr>
          <w:rFonts w:ascii="Arial" w:hAnsi="Arial" w:cs="Arial"/>
          <w:sz w:val="20"/>
          <w:szCs w:val="20"/>
          <w:lang w:val="it-IT"/>
        </w:rPr>
        <w:t>La Società non sarà mai obbligata a pagare a titolo di indennizzo, per uno o più sinistri che avvengano durante ciascun periodo assicurativo, somma superiore agli importi in appresso indicati.</w:t>
      </w: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6152E2">
        <w:rPr>
          <w:rFonts w:ascii="Arial" w:hAnsi="Arial" w:cs="Arial"/>
          <w:sz w:val="20"/>
          <w:szCs w:val="20"/>
          <w:lang w:val="it-IT"/>
        </w:rPr>
        <w:t>Per le garanzie di cui alle relative condizioni di polizza sotto indicate, l’indennizzo verrà corrisposto all’assicurato previa detrazione, per singolo sinistro, dell’importo di seguito specificato.</w:t>
      </w:r>
    </w:p>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2"/>
        <w:gridCol w:w="3162"/>
        <w:gridCol w:w="3163"/>
      </w:tblGrid>
      <w:tr w:rsidR="004F24E1" w:rsidRPr="006152E2" w:rsidTr="007F4A3A">
        <w:tc>
          <w:tcPr>
            <w:tcW w:w="3162" w:type="dxa"/>
            <w:vAlign w:val="center"/>
          </w:tcPr>
          <w:p w:rsidR="004F24E1" w:rsidRPr="006152E2" w:rsidRDefault="004F24E1" w:rsidP="007F4A3A">
            <w:pPr>
              <w:tabs>
                <w:tab w:val="left" w:pos="-1134"/>
                <w:tab w:val="left" w:pos="-1"/>
                <w:tab w:val="left" w:pos="313"/>
                <w:tab w:val="left" w:pos="565"/>
                <w:tab w:val="left" w:pos="1131"/>
                <w:tab w:val="left" w:pos="1697"/>
                <w:tab w:val="left" w:pos="2694"/>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Garanzia</w:t>
            </w:r>
          </w:p>
        </w:tc>
        <w:tc>
          <w:tcPr>
            <w:tcW w:w="3162" w:type="dxa"/>
            <w:vAlign w:val="center"/>
          </w:tcPr>
          <w:p w:rsidR="004F24E1" w:rsidRPr="006152E2" w:rsidRDefault="004F24E1" w:rsidP="007F4A3A">
            <w:pPr>
              <w:tabs>
                <w:tab w:val="left" w:pos="-1134"/>
                <w:tab w:val="left" w:pos="-1"/>
                <w:tab w:val="left" w:pos="313"/>
                <w:tab w:val="left" w:pos="565"/>
                <w:tab w:val="left" w:pos="1131"/>
                <w:tab w:val="left" w:pos="1697"/>
                <w:tab w:val="left" w:pos="2711"/>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Limiti d’indennizzo</w:t>
            </w:r>
          </w:p>
        </w:tc>
        <w:tc>
          <w:tcPr>
            <w:tcW w:w="3163" w:type="dxa"/>
            <w:vAlign w:val="center"/>
          </w:tcPr>
          <w:p w:rsidR="004F24E1" w:rsidRPr="006152E2" w:rsidRDefault="004F24E1" w:rsidP="007F4A3A">
            <w:pPr>
              <w:tabs>
                <w:tab w:val="left" w:pos="-1134"/>
                <w:tab w:val="left" w:pos="-1"/>
                <w:tab w:val="left" w:pos="313"/>
                <w:tab w:val="left" w:pos="565"/>
                <w:tab w:val="left" w:pos="1131"/>
                <w:tab w:val="left" w:pos="1697"/>
                <w:tab w:val="left" w:pos="2729"/>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Scoperti o franchigie</w:t>
            </w:r>
          </w:p>
        </w:tc>
      </w:tr>
      <w:tr w:rsidR="004F24E1" w:rsidRPr="00F64AF2" w:rsidTr="007F4A3A">
        <w:trPr>
          <w:trHeight w:val="567"/>
        </w:trPr>
        <w:tc>
          <w:tcPr>
            <w:tcW w:w="3162" w:type="dxa"/>
            <w:vAlign w:val="center"/>
          </w:tcPr>
          <w:p w:rsidR="004F24E1" w:rsidRPr="006152E2" w:rsidRDefault="004F24E1" w:rsidP="007F4A3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27 – Franchigia per ogni sinistro</w:t>
            </w:r>
          </w:p>
        </w:tc>
        <w:tc>
          <w:tcPr>
            <w:tcW w:w="3162" w:type="dxa"/>
            <w:vAlign w:val="center"/>
          </w:tcPr>
          <w:p w:rsidR="004F24E1" w:rsidRPr="006152E2" w:rsidRDefault="004F24E1" w:rsidP="007F4A3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c>
        <w:tc>
          <w:tcPr>
            <w:tcW w:w="3163" w:type="dxa"/>
            <w:vAlign w:val="center"/>
          </w:tcPr>
          <w:p w:rsidR="004F24E1" w:rsidRPr="006152E2" w:rsidRDefault="004F24E1" w:rsidP="00F64AF2">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right"/>
              <w:rPr>
                <w:rFonts w:ascii="Arial" w:hAnsi="Arial" w:cs="Arial"/>
                <w:sz w:val="20"/>
                <w:szCs w:val="20"/>
                <w:lang w:val="it-IT"/>
              </w:rPr>
            </w:pPr>
            <w:r>
              <w:rPr>
                <w:rFonts w:ascii="Arial" w:hAnsi="Arial" w:cs="Arial"/>
                <w:sz w:val="20"/>
                <w:szCs w:val="20"/>
                <w:lang w:val="it-IT"/>
              </w:rPr>
              <w:t>€ 1.000,00.=</w:t>
            </w:r>
          </w:p>
        </w:tc>
      </w:tr>
    </w:tbl>
    <w:p w:rsidR="004F24E1" w:rsidRPr="006152E2" w:rsidRDefault="004F24E1"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tbl>
      <w:tblPr>
        <w:tblW w:w="8676" w:type="dxa"/>
        <w:tblInd w:w="-38" w:type="dxa"/>
        <w:tblLayout w:type="fixed"/>
        <w:tblCellMar>
          <w:left w:w="70" w:type="dxa"/>
          <w:right w:w="70" w:type="dxa"/>
        </w:tblCellMar>
        <w:tblLook w:val="01E0"/>
      </w:tblPr>
      <w:tblGrid>
        <w:gridCol w:w="1738"/>
        <w:gridCol w:w="1738"/>
        <w:gridCol w:w="1730"/>
        <w:gridCol w:w="1735"/>
        <w:gridCol w:w="1735"/>
      </w:tblGrid>
      <w:tr w:rsidR="004F24E1" w:rsidRPr="006152E2" w:rsidTr="00F64AF2">
        <w:tc>
          <w:tcPr>
            <w:tcW w:w="3476" w:type="dxa"/>
            <w:gridSpan w:val="2"/>
          </w:tcPr>
          <w:p w:rsidR="004F24E1" w:rsidRPr="006152E2" w:rsidRDefault="004F24E1" w:rsidP="00B06CEB">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w:t>
            </w: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F64AF2">
        <w:tc>
          <w:tcPr>
            <w:tcW w:w="1738" w:type="dxa"/>
          </w:tcPr>
          <w:p w:rsidR="004F24E1" w:rsidRPr="006152E2" w:rsidRDefault="004F24E1" w:rsidP="00337998">
            <w:pPr>
              <w:pStyle w:val="Header"/>
              <w:rPr>
                <w:rFonts w:ascii="Arial" w:hAnsi="Arial" w:cs="Arial"/>
                <w:sz w:val="20"/>
                <w:szCs w:val="20"/>
              </w:rPr>
            </w:pPr>
          </w:p>
        </w:tc>
        <w:tc>
          <w:tcPr>
            <w:tcW w:w="1738" w:type="dxa"/>
          </w:tcPr>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F64AF2">
        <w:tc>
          <w:tcPr>
            <w:tcW w:w="3476" w:type="dxa"/>
            <w:gridSpan w:val="2"/>
          </w:tcPr>
          <w:p w:rsidR="004F24E1" w:rsidRPr="006152E2" w:rsidRDefault="004F24E1" w:rsidP="00337998">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337998">
            <w:pPr>
              <w:pStyle w:val="Header"/>
              <w:rPr>
                <w:rFonts w:ascii="Arial" w:hAnsi="Arial" w:cs="Arial"/>
                <w:sz w:val="20"/>
                <w:szCs w:val="20"/>
              </w:rPr>
            </w:pPr>
          </w:p>
        </w:tc>
        <w:tc>
          <w:tcPr>
            <w:tcW w:w="3470" w:type="dxa"/>
            <w:gridSpan w:val="2"/>
          </w:tcPr>
          <w:p w:rsidR="004F24E1" w:rsidRPr="006152E2" w:rsidRDefault="004F24E1" w:rsidP="00337998">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F64AF2">
        <w:tc>
          <w:tcPr>
            <w:tcW w:w="1738" w:type="dxa"/>
          </w:tcPr>
          <w:p w:rsidR="004F24E1" w:rsidRPr="006152E2" w:rsidRDefault="004F24E1" w:rsidP="00337998">
            <w:pPr>
              <w:pStyle w:val="Header"/>
              <w:rPr>
                <w:rFonts w:ascii="Arial" w:hAnsi="Arial" w:cs="Arial"/>
                <w:sz w:val="20"/>
                <w:szCs w:val="20"/>
              </w:rPr>
            </w:pPr>
          </w:p>
        </w:tc>
        <w:tc>
          <w:tcPr>
            <w:tcW w:w="1738" w:type="dxa"/>
          </w:tcPr>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c>
          <w:tcPr>
            <w:tcW w:w="1735" w:type="dxa"/>
          </w:tcPr>
          <w:p w:rsidR="004F24E1" w:rsidRPr="006152E2" w:rsidRDefault="004F24E1" w:rsidP="00337998">
            <w:pPr>
              <w:pStyle w:val="Header"/>
              <w:rPr>
                <w:rFonts w:ascii="Arial" w:hAnsi="Arial" w:cs="Arial"/>
                <w:sz w:val="20"/>
                <w:szCs w:val="20"/>
              </w:rPr>
            </w:pPr>
          </w:p>
        </w:tc>
      </w:tr>
      <w:tr w:rsidR="004F24E1" w:rsidRPr="006152E2" w:rsidTr="00F64AF2">
        <w:tc>
          <w:tcPr>
            <w:tcW w:w="1738"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8"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0" w:type="dxa"/>
          </w:tcPr>
          <w:p w:rsidR="004F24E1" w:rsidRPr="006152E2" w:rsidRDefault="004F24E1" w:rsidP="00337998">
            <w:pPr>
              <w:pStyle w:val="Header"/>
              <w:rPr>
                <w:rFonts w:ascii="Arial" w:hAnsi="Arial" w:cs="Arial"/>
                <w:sz w:val="20"/>
                <w:szCs w:val="20"/>
              </w:rPr>
            </w:pPr>
          </w:p>
        </w:tc>
        <w:tc>
          <w:tcPr>
            <w:tcW w:w="1735" w:type="dxa"/>
            <w:tcBorders>
              <w:bottom w:val="single" w:sz="4" w:space="0" w:color="auto"/>
            </w:tcBorders>
          </w:tcPr>
          <w:p w:rsidR="004F24E1" w:rsidRPr="006152E2" w:rsidRDefault="004F24E1" w:rsidP="00337998">
            <w:pPr>
              <w:pStyle w:val="Header"/>
              <w:rPr>
                <w:rFonts w:ascii="Arial" w:hAnsi="Arial" w:cs="Arial"/>
                <w:sz w:val="20"/>
                <w:szCs w:val="20"/>
              </w:rPr>
            </w:pPr>
          </w:p>
        </w:tc>
        <w:tc>
          <w:tcPr>
            <w:tcW w:w="1735" w:type="dxa"/>
            <w:tcBorders>
              <w:bottom w:val="single" w:sz="4" w:space="0" w:color="auto"/>
            </w:tcBorders>
          </w:tcPr>
          <w:p w:rsidR="004F24E1" w:rsidRPr="006152E2" w:rsidRDefault="004F24E1" w:rsidP="00337998">
            <w:pPr>
              <w:pStyle w:val="Header"/>
              <w:rPr>
                <w:rFonts w:ascii="Arial" w:hAnsi="Arial" w:cs="Arial"/>
                <w:sz w:val="20"/>
                <w:szCs w:val="20"/>
              </w:rPr>
            </w:pPr>
          </w:p>
        </w:tc>
      </w:tr>
    </w:tbl>
    <w:p w:rsidR="004F24E1" w:rsidRDefault="004F24E1">
      <w:r>
        <w:rPr>
          <w:b/>
          <w:bCs/>
        </w:rPr>
        <w:br w:type="page"/>
      </w:r>
    </w:p>
    <w:tbl>
      <w:tblPr>
        <w:tblW w:w="9780" w:type="dxa"/>
        <w:tblInd w:w="120"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780"/>
      </w:tblGrid>
      <w:tr w:rsidR="004F24E1" w:rsidRPr="003C408C" w:rsidTr="00F64AF2">
        <w:tc>
          <w:tcPr>
            <w:tcW w:w="9780" w:type="dxa"/>
            <w:tcBorders>
              <w:top w:val="single" w:sz="4" w:space="0" w:color="auto"/>
              <w:bottom w:val="single" w:sz="4" w:space="0" w:color="auto"/>
            </w:tcBorders>
            <w:shd w:val="clear" w:color="auto" w:fill="FBD4B4"/>
          </w:tcPr>
          <w:p w:rsidR="004F24E1" w:rsidRPr="006152E2" w:rsidRDefault="004F24E1" w:rsidP="0090525A">
            <w:pPr>
              <w:pStyle w:val="Title"/>
              <w:spacing w:before="0" w:after="0"/>
              <w:rPr>
                <w:sz w:val="20"/>
                <w:szCs w:val="20"/>
                <w:lang w:val="it-IT"/>
              </w:rPr>
            </w:pPr>
          </w:p>
          <w:p w:rsidR="004F24E1" w:rsidRPr="0090525A" w:rsidRDefault="004F24E1" w:rsidP="0090525A">
            <w:pPr>
              <w:pStyle w:val="Heading1"/>
              <w:rPr>
                <w:rFonts w:ascii="Arial" w:hAnsi="Arial" w:cs="Arial"/>
                <w:sz w:val="20"/>
                <w:szCs w:val="20"/>
              </w:rPr>
            </w:pPr>
            <w:bookmarkStart w:id="85" w:name="_Toc462051508"/>
            <w:r w:rsidRPr="0090525A">
              <w:rPr>
                <w:rFonts w:ascii="Arial" w:hAnsi="Arial" w:cs="Arial"/>
                <w:sz w:val="20"/>
                <w:szCs w:val="20"/>
              </w:rPr>
              <w:t>Allegato C – Condizioni</w:t>
            </w:r>
            <w:r>
              <w:rPr>
                <w:rFonts w:ascii="Arial" w:hAnsi="Arial" w:cs="Arial"/>
                <w:sz w:val="20"/>
                <w:szCs w:val="20"/>
              </w:rPr>
              <w:t xml:space="preserve"> addizionali e/o modifiche relative all’estensione di copertura alla Responsabilità Civile Professionale dei Dipendenti Tecnici</w:t>
            </w:r>
            <w:bookmarkEnd w:id="85"/>
          </w:p>
          <w:p w:rsidR="004F24E1" w:rsidRPr="006152E2" w:rsidRDefault="004F24E1" w:rsidP="0090525A">
            <w:pPr>
              <w:pStyle w:val="Title"/>
              <w:spacing w:before="0" w:after="0"/>
              <w:rPr>
                <w:sz w:val="20"/>
                <w:szCs w:val="20"/>
                <w:lang w:val="it-IT"/>
              </w:rPr>
            </w:pPr>
          </w:p>
        </w:tc>
      </w:tr>
    </w:tbl>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90525A" w:rsidRDefault="004F24E1" w:rsidP="0090525A">
      <w:pPr>
        <w:pStyle w:val="BodyText"/>
        <w:spacing w:before="59"/>
        <w:rPr>
          <w:rFonts w:ascii="Arial" w:hAnsi="Arial" w:cs="Arial"/>
          <w:sz w:val="20"/>
          <w:szCs w:val="20"/>
        </w:rPr>
      </w:pPr>
      <w:r w:rsidRPr="0090525A">
        <w:rPr>
          <w:rFonts w:ascii="Arial" w:hAnsi="Arial" w:cs="Arial"/>
          <w:sz w:val="20"/>
          <w:szCs w:val="20"/>
        </w:rPr>
        <w:t>Nel caso in cui uno o più dei Dipendenti fossero Dipendenti Tecnici come di seguito definiti, l’esclusione di cui all’Art. 2</w:t>
      </w:r>
      <w:r>
        <w:rPr>
          <w:rFonts w:ascii="Arial" w:hAnsi="Arial" w:cs="Arial"/>
          <w:sz w:val="20"/>
          <w:szCs w:val="20"/>
        </w:rPr>
        <w:t>6</w:t>
      </w:r>
      <w:r w:rsidRPr="0090525A">
        <w:rPr>
          <w:rFonts w:ascii="Arial" w:hAnsi="Arial" w:cs="Arial"/>
          <w:sz w:val="20"/>
          <w:szCs w:val="20"/>
        </w:rPr>
        <w:t xml:space="preserve"> lettera a) viene interamente abrogata, e si applicheranno le sotto riportate condizioni addizionali e/o modifiche:</w:t>
      </w:r>
    </w:p>
    <w:p w:rsidR="004F24E1" w:rsidRPr="0090525A" w:rsidRDefault="004F24E1" w:rsidP="0090525A">
      <w:pPr>
        <w:pStyle w:val="BodyText"/>
        <w:spacing w:before="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Definizione di Dipendente Tecnico</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Qualsiasi persona, regolarmente abilitata o comunque in regola con le disposizioni di legge per l’affidamento dell’incarico professionale, che si trovi alle dipendenze del Contraente e che svolga attività tecniche come previsto dalla normativa in vigore per conto e nell’interesse della Pubblica Amministrazione, comprese la predisposizione e sottoscrizione dei progetti, la direzione e/o la sorveglianza e/o l’esecuzione dei lavori e/o l’esecuzione del collaudo statico dell’opera, e comprese le attività inerenti il ruolo di Responsabile del Procedimento o le attività di supporto al Responsabile del Procedimento.</w:t>
      </w:r>
    </w:p>
    <w:p w:rsidR="004F24E1" w:rsidRPr="0090525A" w:rsidRDefault="004F24E1" w:rsidP="0090525A">
      <w:pPr>
        <w:pStyle w:val="BodyText"/>
        <w:spacing w:before="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Clausola addizionale</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La garanzia di cui alla presente polizza viene estesa a coprire la Responsabilità Civile derivante all'Assicurato per Perdite Patrimoniali e Danni Materiali involontariamente cagionati a terzi in conseguenza di atti od omissioni di cui l’Assicurato debba rispondere a norma di legge commessi nell'esercizio delle prestazioni professionali dei Dipendenti Tecnici.</w:t>
      </w:r>
    </w:p>
    <w:p w:rsidR="004F24E1" w:rsidRPr="0090525A" w:rsidRDefault="004F24E1" w:rsidP="0090525A">
      <w:pPr>
        <w:pStyle w:val="BodyText"/>
        <w:spacing w:before="1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Condizioni addizionali</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 xml:space="preserve">L’Assicurazione si intende operante anche per i </w:t>
      </w:r>
      <w:r>
        <w:rPr>
          <w:rFonts w:ascii="Arial" w:hAnsi="Arial" w:cs="Arial"/>
          <w:sz w:val="20"/>
          <w:szCs w:val="20"/>
        </w:rPr>
        <w:t>s</w:t>
      </w:r>
      <w:r w:rsidRPr="0090525A">
        <w:rPr>
          <w:rFonts w:ascii="Arial" w:hAnsi="Arial" w:cs="Arial"/>
          <w:sz w:val="20"/>
          <w:szCs w:val="20"/>
        </w:rPr>
        <w:t>inistri derivanti da:</w:t>
      </w:r>
    </w:p>
    <w:p w:rsidR="004F24E1" w:rsidRPr="0090525A" w:rsidRDefault="004F24E1" w:rsidP="00777D47">
      <w:pPr>
        <w:pStyle w:val="ListParagraph"/>
        <w:numPr>
          <w:ilvl w:val="1"/>
          <w:numId w:val="48"/>
        </w:numPr>
        <w:tabs>
          <w:tab w:val="left" w:pos="426"/>
        </w:tabs>
        <w:autoSpaceDE/>
        <w:autoSpaceDN/>
        <w:adjustRightInd/>
        <w:ind w:left="0" w:firstLine="0"/>
        <w:contextualSpacing w:val="0"/>
        <w:jc w:val="both"/>
        <w:rPr>
          <w:rFonts w:ascii="Arial" w:hAnsi="Arial" w:cs="Arial"/>
          <w:sz w:val="20"/>
          <w:szCs w:val="20"/>
          <w:lang w:val="it-IT"/>
        </w:rPr>
      </w:pPr>
      <w:r w:rsidRPr="0090525A">
        <w:rPr>
          <w:rFonts w:ascii="Arial" w:hAnsi="Arial" w:cs="Arial"/>
          <w:sz w:val="20"/>
          <w:szCs w:val="20"/>
          <w:lang w:val="it-IT"/>
        </w:rPr>
        <w:t>consulenza ecologica ed ambientale, ecologia e fonti di inquinamento (emissioni, acque reflue e fanghi, rifiuti, rumore), verde industriale (impatto paesaggistico ed ambientale, aree verdi, giardini, verde</w:t>
      </w:r>
      <w:r w:rsidRPr="0090525A">
        <w:rPr>
          <w:rFonts w:ascii="Arial" w:hAnsi="Arial" w:cs="Arial"/>
          <w:spacing w:val="-30"/>
          <w:sz w:val="20"/>
          <w:szCs w:val="20"/>
          <w:lang w:val="it-IT"/>
        </w:rPr>
        <w:t xml:space="preserve"> </w:t>
      </w:r>
      <w:r w:rsidRPr="0090525A">
        <w:rPr>
          <w:rFonts w:ascii="Arial" w:hAnsi="Arial" w:cs="Arial"/>
          <w:sz w:val="20"/>
          <w:szCs w:val="20"/>
          <w:lang w:val="it-IT"/>
        </w:rPr>
        <w:t>anti-rumore);</w:t>
      </w:r>
    </w:p>
    <w:p w:rsidR="004F24E1" w:rsidRPr="0090525A" w:rsidRDefault="004F24E1" w:rsidP="00777D47">
      <w:pPr>
        <w:pStyle w:val="ListParagraph"/>
        <w:numPr>
          <w:ilvl w:val="1"/>
          <w:numId w:val="48"/>
        </w:numPr>
        <w:tabs>
          <w:tab w:val="left" w:pos="426"/>
        </w:tabs>
        <w:autoSpaceDE/>
        <w:autoSpaceDN/>
        <w:adjustRightInd/>
        <w:ind w:left="0" w:firstLine="0"/>
        <w:contextualSpacing w:val="0"/>
        <w:jc w:val="both"/>
        <w:rPr>
          <w:rFonts w:ascii="Arial" w:hAnsi="Arial" w:cs="Arial"/>
          <w:sz w:val="20"/>
          <w:szCs w:val="20"/>
          <w:lang w:val="it-IT"/>
        </w:rPr>
      </w:pPr>
      <w:r w:rsidRPr="0090525A">
        <w:rPr>
          <w:rFonts w:ascii="Arial" w:hAnsi="Arial" w:cs="Arial"/>
          <w:sz w:val="20"/>
          <w:szCs w:val="20"/>
          <w:lang w:val="it-IT"/>
        </w:rPr>
        <w:t>verifica e validazione dei</w:t>
      </w:r>
      <w:r w:rsidRPr="0090525A">
        <w:rPr>
          <w:rFonts w:ascii="Arial" w:hAnsi="Arial" w:cs="Arial"/>
          <w:spacing w:val="-13"/>
          <w:sz w:val="20"/>
          <w:szCs w:val="20"/>
          <w:lang w:val="it-IT"/>
        </w:rPr>
        <w:t xml:space="preserve"> </w:t>
      </w:r>
      <w:r w:rsidRPr="0090525A">
        <w:rPr>
          <w:rFonts w:ascii="Arial" w:hAnsi="Arial" w:cs="Arial"/>
          <w:sz w:val="20"/>
          <w:szCs w:val="20"/>
          <w:lang w:val="it-IT"/>
        </w:rPr>
        <w:t>progetti;</w:t>
      </w:r>
    </w:p>
    <w:p w:rsidR="004F24E1" w:rsidRPr="0090525A" w:rsidRDefault="004F24E1" w:rsidP="00777D47">
      <w:pPr>
        <w:pStyle w:val="ListParagraph"/>
        <w:numPr>
          <w:ilvl w:val="1"/>
          <w:numId w:val="48"/>
        </w:numPr>
        <w:tabs>
          <w:tab w:val="left" w:pos="426"/>
        </w:tabs>
        <w:autoSpaceDE/>
        <w:autoSpaceDN/>
        <w:adjustRightInd/>
        <w:ind w:left="0" w:firstLine="0"/>
        <w:contextualSpacing w:val="0"/>
        <w:jc w:val="both"/>
        <w:rPr>
          <w:rFonts w:ascii="Arial" w:hAnsi="Arial" w:cs="Arial"/>
          <w:sz w:val="20"/>
          <w:szCs w:val="20"/>
          <w:lang w:val="it-IT"/>
        </w:rPr>
      </w:pPr>
      <w:r w:rsidRPr="0090525A">
        <w:rPr>
          <w:rFonts w:ascii="Arial" w:hAnsi="Arial" w:cs="Arial"/>
          <w:sz w:val="20"/>
          <w:szCs w:val="20"/>
          <w:lang w:val="it-IT"/>
        </w:rPr>
        <w:t>le responsabilità professionali di cui alla L.R. del Friuli Venezia Giulia 14/2002 e/o le responsabilità professionali di cui alla L.R. della Sicilia</w:t>
      </w:r>
      <w:r w:rsidRPr="0090525A">
        <w:rPr>
          <w:rFonts w:ascii="Arial" w:hAnsi="Arial" w:cs="Arial"/>
          <w:spacing w:val="-18"/>
          <w:sz w:val="20"/>
          <w:szCs w:val="20"/>
          <w:lang w:val="it-IT"/>
        </w:rPr>
        <w:t xml:space="preserve"> </w:t>
      </w:r>
      <w:r w:rsidRPr="0090525A">
        <w:rPr>
          <w:rFonts w:ascii="Arial" w:hAnsi="Arial" w:cs="Arial"/>
          <w:sz w:val="20"/>
          <w:szCs w:val="20"/>
          <w:lang w:val="it-IT"/>
        </w:rPr>
        <w:t>7/2002;</w:t>
      </w:r>
    </w:p>
    <w:p w:rsidR="004F24E1" w:rsidRPr="0090525A" w:rsidRDefault="004F24E1" w:rsidP="00777D47">
      <w:pPr>
        <w:pStyle w:val="ListParagraph"/>
        <w:numPr>
          <w:ilvl w:val="1"/>
          <w:numId w:val="48"/>
        </w:numPr>
        <w:tabs>
          <w:tab w:val="left" w:pos="426"/>
        </w:tabs>
        <w:autoSpaceDE/>
        <w:autoSpaceDN/>
        <w:adjustRightInd/>
        <w:spacing w:line="242" w:lineRule="exact"/>
        <w:ind w:left="0" w:firstLine="0"/>
        <w:contextualSpacing w:val="0"/>
        <w:jc w:val="both"/>
        <w:rPr>
          <w:rFonts w:ascii="Arial" w:hAnsi="Arial" w:cs="Arial"/>
          <w:sz w:val="20"/>
          <w:szCs w:val="20"/>
          <w:lang w:val="it-IT"/>
        </w:rPr>
      </w:pPr>
      <w:r w:rsidRPr="0090525A">
        <w:rPr>
          <w:rFonts w:ascii="Arial" w:hAnsi="Arial" w:cs="Arial"/>
          <w:sz w:val="20"/>
          <w:szCs w:val="20"/>
          <w:lang w:val="it-IT"/>
        </w:rPr>
        <w:t>l’attività di Responsabile del</w:t>
      </w:r>
      <w:r w:rsidRPr="0090525A">
        <w:rPr>
          <w:rFonts w:ascii="Arial" w:hAnsi="Arial" w:cs="Arial"/>
          <w:spacing w:val="-17"/>
          <w:sz w:val="20"/>
          <w:szCs w:val="20"/>
          <w:lang w:val="it-IT"/>
        </w:rPr>
        <w:t xml:space="preserve"> </w:t>
      </w:r>
      <w:r w:rsidRPr="0090525A">
        <w:rPr>
          <w:rFonts w:ascii="Arial" w:hAnsi="Arial" w:cs="Arial"/>
          <w:sz w:val="20"/>
          <w:szCs w:val="20"/>
          <w:lang w:val="it-IT"/>
        </w:rPr>
        <w:t>Procedimento;</w:t>
      </w:r>
    </w:p>
    <w:p w:rsidR="004F24E1" w:rsidRPr="0090525A" w:rsidRDefault="004F24E1" w:rsidP="00777D47">
      <w:pPr>
        <w:pStyle w:val="ListParagraph"/>
        <w:numPr>
          <w:ilvl w:val="1"/>
          <w:numId w:val="48"/>
        </w:numPr>
        <w:tabs>
          <w:tab w:val="left" w:pos="426"/>
        </w:tabs>
        <w:autoSpaceDE/>
        <w:autoSpaceDN/>
        <w:adjustRightInd/>
        <w:ind w:left="0" w:firstLine="0"/>
        <w:contextualSpacing w:val="0"/>
        <w:jc w:val="both"/>
        <w:rPr>
          <w:rFonts w:ascii="Arial" w:hAnsi="Arial" w:cs="Arial"/>
          <w:sz w:val="20"/>
          <w:szCs w:val="20"/>
          <w:lang w:val="it-IT"/>
        </w:rPr>
      </w:pPr>
      <w:r w:rsidRPr="0090525A">
        <w:rPr>
          <w:rFonts w:ascii="Arial" w:hAnsi="Arial" w:cs="Arial"/>
          <w:sz w:val="20"/>
          <w:szCs w:val="20"/>
          <w:lang w:val="it-IT"/>
        </w:rPr>
        <w:t>le responsabilità derivanti dalla disciplina in materia di Lavori</w:t>
      </w:r>
      <w:r w:rsidRPr="0090525A">
        <w:rPr>
          <w:rFonts w:ascii="Arial" w:hAnsi="Arial" w:cs="Arial"/>
          <w:spacing w:val="-21"/>
          <w:sz w:val="20"/>
          <w:szCs w:val="20"/>
          <w:lang w:val="it-IT"/>
        </w:rPr>
        <w:t xml:space="preserve"> </w:t>
      </w:r>
      <w:r w:rsidRPr="0090525A">
        <w:rPr>
          <w:rFonts w:ascii="Arial" w:hAnsi="Arial" w:cs="Arial"/>
          <w:sz w:val="20"/>
          <w:szCs w:val="20"/>
          <w:lang w:val="it-IT"/>
        </w:rPr>
        <w:t>Pubblici.</w:t>
      </w:r>
    </w:p>
    <w:p w:rsidR="004F24E1" w:rsidRPr="0090525A" w:rsidRDefault="004F24E1" w:rsidP="0090525A">
      <w:pPr>
        <w:pStyle w:val="BodyText"/>
        <w:tabs>
          <w:tab w:val="left" w:pos="426"/>
        </w:tabs>
        <w:rPr>
          <w:rFonts w:ascii="Arial" w:hAnsi="Arial" w:cs="Arial"/>
          <w:sz w:val="20"/>
          <w:szCs w:val="20"/>
        </w:rPr>
      </w:pPr>
      <w:r w:rsidRPr="0090525A">
        <w:rPr>
          <w:rFonts w:ascii="Arial" w:hAnsi="Arial" w:cs="Arial"/>
          <w:sz w:val="20"/>
          <w:szCs w:val="20"/>
        </w:rPr>
        <w:t xml:space="preserve">Ove necessario, gli Assicuratori si impegnano, dietro pagamento del relativo premio addizionale richiesto, a rilasciare </w:t>
      </w:r>
      <w:r>
        <w:rPr>
          <w:rFonts w:ascii="Arial" w:hAnsi="Arial" w:cs="Arial"/>
          <w:sz w:val="20"/>
          <w:szCs w:val="20"/>
        </w:rPr>
        <w:t>c</w:t>
      </w:r>
      <w:r w:rsidRPr="0090525A">
        <w:rPr>
          <w:rFonts w:ascii="Arial" w:hAnsi="Arial" w:cs="Arial"/>
          <w:sz w:val="20"/>
          <w:szCs w:val="20"/>
        </w:rPr>
        <w:t xml:space="preserve">ertificati distinti per ogni attività soggetta a normative specifiche per l’intera durata dei lavori (fino ad un periodo massimo di </w:t>
      </w:r>
      <w:r>
        <w:rPr>
          <w:rFonts w:ascii="Arial" w:hAnsi="Arial" w:cs="Arial"/>
          <w:sz w:val="20"/>
          <w:szCs w:val="20"/>
        </w:rPr>
        <w:t>48</w:t>
      </w:r>
      <w:r w:rsidRPr="0090525A">
        <w:rPr>
          <w:rFonts w:ascii="Arial" w:hAnsi="Arial" w:cs="Arial"/>
          <w:sz w:val="20"/>
          <w:szCs w:val="20"/>
        </w:rPr>
        <w:t xml:space="preserve"> mesi) e con </w:t>
      </w:r>
      <w:r>
        <w:rPr>
          <w:rFonts w:ascii="Arial" w:hAnsi="Arial" w:cs="Arial"/>
          <w:sz w:val="20"/>
          <w:szCs w:val="20"/>
        </w:rPr>
        <w:t>m</w:t>
      </w:r>
      <w:r w:rsidRPr="0090525A">
        <w:rPr>
          <w:rFonts w:ascii="Arial" w:hAnsi="Arial" w:cs="Arial"/>
          <w:sz w:val="20"/>
          <w:szCs w:val="20"/>
        </w:rPr>
        <w:t xml:space="preserve">assimali dedicati ad ogni progetto cosi coperto. Per tali </w:t>
      </w:r>
      <w:r>
        <w:rPr>
          <w:rFonts w:ascii="Arial" w:hAnsi="Arial" w:cs="Arial"/>
          <w:sz w:val="20"/>
          <w:szCs w:val="20"/>
        </w:rPr>
        <w:t>c</w:t>
      </w:r>
      <w:r w:rsidRPr="0090525A">
        <w:rPr>
          <w:rFonts w:ascii="Arial" w:hAnsi="Arial" w:cs="Arial"/>
          <w:sz w:val="20"/>
          <w:szCs w:val="20"/>
        </w:rPr>
        <w:t>ertificati il premio dovrà essere pagato in soluzione unica anticipata.</w:t>
      </w:r>
    </w:p>
    <w:p w:rsidR="004F24E1" w:rsidRPr="0090525A" w:rsidRDefault="004F24E1" w:rsidP="0090525A">
      <w:pPr>
        <w:pStyle w:val="BodyText"/>
        <w:spacing w:before="1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Esclusione addizionale</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La garanzia di cui alla presente polizza esclude qualsiasi responsabilità derivante dalla prestazione di servizi professionali relativi a contratti dove la fabbricazione e/o la costruzione e/o l’erezione e/o l’installazione delle opere, oppure la fornitura di materiali o attrezzature, siano effettuati da imprese del Dipendente Tecnico o di cui lo stesso sia socio a responsabilità illimitata o amministratore.</w:t>
      </w:r>
    </w:p>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4F24E1" w:rsidRPr="006152E2" w:rsidTr="0090525A">
        <w:tc>
          <w:tcPr>
            <w:tcW w:w="3476" w:type="dxa"/>
            <w:gridSpan w:val="2"/>
          </w:tcPr>
          <w:p w:rsidR="004F24E1" w:rsidRPr="006152E2" w:rsidRDefault="004F24E1" w:rsidP="0090525A">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1738" w:type="dxa"/>
          </w:tcPr>
          <w:p w:rsidR="004F24E1" w:rsidRPr="006152E2" w:rsidRDefault="004F24E1" w:rsidP="0090525A">
            <w:pPr>
              <w:pStyle w:val="Header"/>
              <w:rPr>
                <w:rFonts w:ascii="Arial" w:hAnsi="Arial" w:cs="Arial"/>
                <w:sz w:val="20"/>
                <w:szCs w:val="20"/>
              </w:rPr>
            </w:pPr>
          </w:p>
        </w:tc>
        <w:tc>
          <w:tcPr>
            <w:tcW w:w="1738" w:type="dxa"/>
          </w:tcPr>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3476" w:type="dxa"/>
            <w:gridSpan w:val="2"/>
          </w:tcPr>
          <w:p w:rsidR="004F24E1" w:rsidRPr="006152E2" w:rsidRDefault="004F24E1" w:rsidP="0090525A">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90525A">
            <w:pPr>
              <w:pStyle w:val="Header"/>
              <w:rPr>
                <w:rFonts w:ascii="Arial" w:hAnsi="Arial" w:cs="Arial"/>
                <w:sz w:val="20"/>
                <w:szCs w:val="20"/>
              </w:rPr>
            </w:pPr>
          </w:p>
        </w:tc>
        <w:tc>
          <w:tcPr>
            <w:tcW w:w="3470" w:type="dxa"/>
            <w:gridSpan w:val="2"/>
          </w:tcPr>
          <w:p w:rsidR="004F24E1" w:rsidRPr="006152E2" w:rsidRDefault="004F24E1" w:rsidP="0090525A">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90525A">
        <w:tc>
          <w:tcPr>
            <w:tcW w:w="1738" w:type="dxa"/>
          </w:tcPr>
          <w:p w:rsidR="004F24E1" w:rsidRPr="006152E2" w:rsidRDefault="004F24E1" w:rsidP="0090525A">
            <w:pPr>
              <w:pStyle w:val="Header"/>
              <w:rPr>
                <w:rFonts w:ascii="Arial" w:hAnsi="Arial" w:cs="Arial"/>
                <w:sz w:val="20"/>
                <w:szCs w:val="20"/>
              </w:rPr>
            </w:pPr>
          </w:p>
        </w:tc>
        <w:tc>
          <w:tcPr>
            <w:tcW w:w="1738" w:type="dxa"/>
          </w:tcPr>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1738"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8"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5" w:type="dxa"/>
            <w:tcBorders>
              <w:bottom w:val="single" w:sz="4" w:space="0" w:color="auto"/>
            </w:tcBorders>
          </w:tcPr>
          <w:p w:rsidR="004F24E1" w:rsidRPr="006152E2" w:rsidRDefault="004F24E1" w:rsidP="0090525A">
            <w:pPr>
              <w:pStyle w:val="Header"/>
              <w:rPr>
                <w:rFonts w:ascii="Arial" w:hAnsi="Arial" w:cs="Arial"/>
                <w:sz w:val="20"/>
                <w:szCs w:val="20"/>
              </w:rPr>
            </w:pPr>
          </w:p>
        </w:tc>
      </w:tr>
    </w:tbl>
    <w:p w:rsidR="004F24E1" w:rsidRPr="006152E2" w:rsidRDefault="004F24E1" w:rsidP="0090525A">
      <w:pPr>
        <w:rPr>
          <w:rFonts w:ascii="Arial" w:hAnsi="Arial" w:cs="Arial"/>
          <w:sz w:val="20"/>
          <w:szCs w:val="20"/>
          <w:lang w:val="it-IT"/>
        </w:rPr>
      </w:pPr>
    </w:p>
    <w:tbl>
      <w:tblPr>
        <w:tblW w:w="9943" w:type="dxa"/>
        <w:tblInd w:w="-38"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943"/>
      </w:tblGrid>
      <w:tr w:rsidR="004F24E1" w:rsidRPr="003C408C" w:rsidTr="006070EA">
        <w:tc>
          <w:tcPr>
            <w:tcW w:w="9943" w:type="dxa"/>
            <w:tcBorders>
              <w:top w:val="single" w:sz="4" w:space="0" w:color="auto"/>
              <w:bottom w:val="single" w:sz="4" w:space="0" w:color="auto"/>
            </w:tcBorders>
            <w:shd w:val="clear" w:color="auto" w:fill="FBD4B4"/>
          </w:tcPr>
          <w:p w:rsidR="004F24E1" w:rsidRPr="006152E2" w:rsidRDefault="004F24E1" w:rsidP="0090525A">
            <w:pPr>
              <w:pStyle w:val="Title"/>
              <w:spacing w:before="0" w:after="0"/>
              <w:rPr>
                <w:sz w:val="20"/>
                <w:szCs w:val="20"/>
                <w:lang w:val="it-IT"/>
              </w:rPr>
            </w:pPr>
            <w:r>
              <w:rPr>
                <w:sz w:val="20"/>
                <w:szCs w:val="20"/>
                <w:lang w:val="it-IT"/>
              </w:rPr>
              <w:br w:type="page"/>
            </w:r>
          </w:p>
          <w:p w:rsidR="004F24E1" w:rsidRPr="0090525A" w:rsidRDefault="004F24E1" w:rsidP="0090525A">
            <w:pPr>
              <w:pStyle w:val="Heading1"/>
              <w:rPr>
                <w:rFonts w:ascii="Arial" w:hAnsi="Arial" w:cs="Arial"/>
                <w:sz w:val="20"/>
                <w:szCs w:val="20"/>
              </w:rPr>
            </w:pPr>
            <w:bookmarkStart w:id="86" w:name="_Toc462051509"/>
            <w:r w:rsidRPr="0090525A">
              <w:rPr>
                <w:rFonts w:ascii="Arial" w:hAnsi="Arial" w:cs="Arial"/>
                <w:sz w:val="20"/>
                <w:szCs w:val="20"/>
              </w:rPr>
              <w:t xml:space="preserve">Allegato </w:t>
            </w:r>
            <w:r>
              <w:rPr>
                <w:rFonts w:ascii="Arial" w:hAnsi="Arial" w:cs="Arial"/>
                <w:sz w:val="20"/>
                <w:szCs w:val="20"/>
              </w:rPr>
              <w:t>D</w:t>
            </w:r>
            <w:r w:rsidRPr="0090525A">
              <w:rPr>
                <w:rFonts w:ascii="Arial" w:hAnsi="Arial" w:cs="Arial"/>
                <w:sz w:val="20"/>
                <w:szCs w:val="20"/>
              </w:rPr>
              <w:t xml:space="preserve"> – Condizioni</w:t>
            </w:r>
            <w:r>
              <w:rPr>
                <w:rFonts w:ascii="Arial" w:hAnsi="Arial" w:cs="Arial"/>
                <w:sz w:val="20"/>
                <w:szCs w:val="20"/>
              </w:rPr>
              <w:t xml:space="preserve"> addizionali e/o modifiche relative all’estensione di copertura alla Responsabilità Civile Professionale dei Dipendenti Legali</w:t>
            </w:r>
            <w:bookmarkEnd w:id="86"/>
          </w:p>
          <w:p w:rsidR="004F24E1" w:rsidRPr="006152E2" w:rsidRDefault="004F24E1" w:rsidP="0090525A">
            <w:pPr>
              <w:pStyle w:val="Title"/>
              <w:spacing w:before="0" w:after="0"/>
              <w:rPr>
                <w:sz w:val="20"/>
                <w:szCs w:val="20"/>
                <w:lang w:val="it-IT"/>
              </w:rPr>
            </w:pPr>
          </w:p>
        </w:tc>
      </w:tr>
    </w:tbl>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90525A" w:rsidRDefault="004F24E1" w:rsidP="0090525A">
      <w:pPr>
        <w:pStyle w:val="BodyText"/>
        <w:spacing w:before="59"/>
        <w:rPr>
          <w:rFonts w:ascii="Arial" w:hAnsi="Arial" w:cs="Arial"/>
          <w:sz w:val="20"/>
          <w:szCs w:val="20"/>
        </w:rPr>
      </w:pPr>
      <w:r w:rsidRPr="0090525A">
        <w:rPr>
          <w:rFonts w:ascii="Arial" w:hAnsi="Arial" w:cs="Arial"/>
          <w:sz w:val="20"/>
          <w:szCs w:val="20"/>
        </w:rPr>
        <w:t>Nel caso in cui uno o più dei Dipendenti fossero Dipendenti Legali come di seguito definiti, si applicheranno le sotto riportate condizioni addizionali e/o modifiche:</w:t>
      </w:r>
    </w:p>
    <w:p w:rsidR="004F24E1" w:rsidRPr="0090525A" w:rsidRDefault="004F24E1" w:rsidP="0090525A">
      <w:pPr>
        <w:pStyle w:val="BodyText"/>
        <w:spacing w:before="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Definizione di Dipendente Legale</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Qualsiasi persona, abilitata ed in regola con le disposizioni di legge ed iscritta all’Albo Speciale di cui all’Art. 3 ultimo comma del R.D.L. 1578/1933 (Legge Professionale Forense) e che svolga, secondo quanto previsto dalla L. 247/2012 (Nuova disciplina dell’ordinamento della professione forense), le funzioni di avvocato in base ad un rapporto di dipendenza o un rapporto di servizio con la Pubblica Amministrazione.</w:t>
      </w:r>
    </w:p>
    <w:p w:rsidR="004F24E1" w:rsidRPr="0090525A" w:rsidRDefault="004F24E1" w:rsidP="0090525A">
      <w:pPr>
        <w:pStyle w:val="BodyText"/>
        <w:spacing w:before="11"/>
        <w:rPr>
          <w:rFonts w:ascii="Arial" w:hAnsi="Arial" w:cs="Arial"/>
          <w:sz w:val="20"/>
          <w:szCs w:val="20"/>
        </w:rPr>
      </w:pPr>
    </w:p>
    <w:p w:rsidR="004F24E1" w:rsidRPr="0090525A" w:rsidRDefault="004F24E1" w:rsidP="0090525A">
      <w:pPr>
        <w:pStyle w:val="BodyText"/>
        <w:rPr>
          <w:rFonts w:ascii="Arial" w:hAnsi="Arial" w:cs="Arial"/>
          <w:b/>
          <w:sz w:val="20"/>
          <w:szCs w:val="20"/>
        </w:rPr>
      </w:pPr>
      <w:r w:rsidRPr="0090525A">
        <w:rPr>
          <w:rFonts w:ascii="Arial" w:hAnsi="Arial" w:cs="Arial"/>
          <w:b/>
          <w:sz w:val="20"/>
          <w:szCs w:val="20"/>
        </w:rPr>
        <w:t>Clausola addizionale</w:t>
      </w:r>
    </w:p>
    <w:p w:rsidR="004F24E1" w:rsidRPr="0090525A" w:rsidRDefault="004F24E1" w:rsidP="0090525A">
      <w:pPr>
        <w:pStyle w:val="BodyText"/>
        <w:rPr>
          <w:rFonts w:ascii="Arial" w:hAnsi="Arial" w:cs="Arial"/>
          <w:sz w:val="20"/>
          <w:szCs w:val="20"/>
        </w:rPr>
      </w:pPr>
      <w:r w:rsidRPr="0090525A">
        <w:rPr>
          <w:rFonts w:ascii="Arial" w:hAnsi="Arial" w:cs="Arial"/>
          <w:sz w:val="20"/>
          <w:szCs w:val="20"/>
        </w:rPr>
        <w:t>La garanzia di cui alla presente polizza è estesa a coprire la Responsabilità Civile derivante all'Assicurato per Perdite Patrimoniali involontariamente cagionate a terzi in conseguenza di atti od omissioni di cui debba rispondere a norma di legge commessi dai Dipendenti Legali come definiti nell'esercizio delle loro prestazioni.</w:t>
      </w:r>
    </w:p>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4F24E1" w:rsidRPr="006152E2" w:rsidTr="0090525A">
        <w:tc>
          <w:tcPr>
            <w:tcW w:w="3476" w:type="dxa"/>
            <w:gridSpan w:val="2"/>
          </w:tcPr>
          <w:p w:rsidR="004F24E1" w:rsidRPr="006152E2" w:rsidRDefault="004F24E1" w:rsidP="0090525A">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1738" w:type="dxa"/>
          </w:tcPr>
          <w:p w:rsidR="004F24E1" w:rsidRPr="006152E2" w:rsidRDefault="004F24E1" w:rsidP="0090525A">
            <w:pPr>
              <w:pStyle w:val="Header"/>
              <w:rPr>
                <w:rFonts w:ascii="Arial" w:hAnsi="Arial" w:cs="Arial"/>
                <w:sz w:val="20"/>
                <w:szCs w:val="20"/>
              </w:rPr>
            </w:pPr>
          </w:p>
        </w:tc>
        <w:tc>
          <w:tcPr>
            <w:tcW w:w="1738" w:type="dxa"/>
          </w:tcPr>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3476" w:type="dxa"/>
            <w:gridSpan w:val="2"/>
          </w:tcPr>
          <w:p w:rsidR="004F24E1" w:rsidRPr="006152E2" w:rsidRDefault="004F24E1" w:rsidP="0090525A">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90525A">
            <w:pPr>
              <w:pStyle w:val="Header"/>
              <w:rPr>
                <w:rFonts w:ascii="Arial" w:hAnsi="Arial" w:cs="Arial"/>
                <w:sz w:val="20"/>
                <w:szCs w:val="20"/>
              </w:rPr>
            </w:pPr>
          </w:p>
        </w:tc>
        <w:tc>
          <w:tcPr>
            <w:tcW w:w="3470" w:type="dxa"/>
            <w:gridSpan w:val="2"/>
          </w:tcPr>
          <w:p w:rsidR="004F24E1" w:rsidRPr="006152E2" w:rsidRDefault="004F24E1" w:rsidP="0090525A">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90525A">
        <w:tc>
          <w:tcPr>
            <w:tcW w:w="1738" w:type="dxa"/>
          </w:tcPr>
          <w:p w:rsidR="004F24E1" w:rsidRPr="006152E2" w:rsidRDefault="004F24E1" w:rsidP="0090525A">
            <w:pPr>
              <w:pStyle w:val="Header"/>
              <w:rPr>
                <w:rFonts w:ascii="Arial" w:hAnsi="Arial" w:cs="Arial"/>
                <w:sz w:val="20"/>
                <w:szCs w:val="20"/>
              </w:rPr>
            </w:pPr>
          </w:p>
        </w:tc>
        <w:tc>
          <w:tcPr>
            <w:tcW w:w="1738" w:type="dxa"/>
          </w:tcPr>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c>
          <w:tcPr>
            <w:tcW w:w="1735" w:type="dxa"/>
          </w:tcPr>
          <w:p w:rsidR="004F24E1" w:rsidRPr="006152E2" w:rsidRDefault="004F24E1" w:rsidP="0090525A">
            <w:pPr>
              <w:pStyle w:val="Header"/>
              <w:rPr>
                <w:rFonts w:ascii="Arial" w:hAnsi="Arial" w:cs="Arial"/>
                <w:sz w:val="20"/>
                <w:szCs w:val="20"/>
              </w:rPr>
            </w:pPr>
          </w:p>
        </w:tc>
      </w:tr>
      <w:tr w:rsidR="004F24E1" w:rsidRPr="006152E2" w:rsidTr="0090525A">
        <w:tc>
          <w:tcPr>
            <w:tcW w:w="1738"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8"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0" w:type="dxa"/>
          </w:tcPr>
          <w:p w:rsidR="004F24E1" w:rsidRPr="006152E2" w:rsidRDefault="004F24E1" w:rsidP="0090525A">
            <w:pPr>
              <w:pStyle w:val="Header"/>
              <w:rPr>
                <w:rFonts w:ascii="Arial" w:hAnsi="Arial" w:cs="Arial"/>
                <w:sz w:val="20"/>
                <w:szCs w:val="20"/>
              </w:rPr>
            </w:pPr>
          </w:p>
        </w:tc>
        <w:tc>
          <w:tcPr>
            <w:tcW w:w="1735" w:type="dxa"/>
            <w:tcBorders>
              <w:bottom w:val="single" w:sz="4" w:space="0" w:color="auto"/>
            </w:tcBorders>
          </w:tcPr>
          <w:p w:rsidR="004F24E1" w:rsidRPr="006152E2" w:rsidRDefault="004F24E1" w:rsidP="0090525A">
            <w:pPr>
              <w:pStyle w:val="Header"/>
              <w:rPr>
                <w:rFonts w:ascii="Arial" w:hAnsi="Arial" w:cs="Arial"/>
                <w:sz w:val="20"/>
                <w:szCs w:val="20"/>
              </w:rPr>
            </w:pPr>
          </w:p>
        </w:tc>
        <w:tc>
          <w:tcPr>
            <w:tcW w:w="1735" w:type="dxa"/>
            <w:tcBorders>
              <w:bottom w:val="single" w:sz="4" w:space="0" w:color="auto"/>
            </w:tcBorders>
          </w:tcPr>
          <w:p w:rsidR="004F24E1" w:rsidRPr="006152E2" w:rsidRDefault="004F24E1" w:rsidP="0090525A">
            <w:pPr>
              <w:pStyle w:val="Header"/>
              <w:rPr>
                <w:rFonts w:ascii="Arial" w:hAnsi="Arial" w:cs="Arial"/>
                <w:sz w:val="20"/>
                <w:szCs w:val="20"/>
              </w:rPr>
            </w:pPr>
          </w:p>
        </w:tc>
      </w:tr>
    </w:tbl>
    <w:p w:rsidR="004F24E1" w:rsidRPr="006152E2" w:rsidRDefault="004F24E1" w:rsidP="0090525A">
      <w:pPr>
        <w:rPr>
          <w:rFonts w:ascii="Arial" w:hAnsi="Arial" w:cs="Arial"/>
          <w:sz w:val="20"/>
          <w:szCs w:val="20"/>
          <w:lang w:val="it-IT"/>
        </w:rPr>
      </w:pPr>
    </w:p>
    <w:p w:rsidR="004F24E1" w:rsidRDefault="004F24E1" w:rsidP="00F159CC">
      <w:pPr>
        <w:rPr>
          <w:rFonts w:ascii="Arial" w:hAnsi="Arial" w:cs="Arial"/>
          <w:sz w:val="20"/>
          <w:szCs w:val="20"/>
          <w:lang w:val="it-IT"/>
        </w:rPr>
      </w:pPr>
      <w:r>
        <w:rPr>
          <w:rFonts w:ascii="Arial" w:hAnsi="Arial" w:cs="Arial"/>
          <w:sz w:val="20"/>
          <w:szCs w:val="20"/>
          <w:lang w:val="it-IT"/>
        </w:rPr>
        <w:br w:type="page"/>
      </w:r>
    </w:p>
    <w:p w:rsidR="004F24E1" w:rsidRDefault="004F24E1" w:rsidP="0090525A">
      <w:pPr>
        <w:rPr>
          <w:rFonts w:ascii="Arial" w:hAnsi="Arial" w:cs="Arial"/>
          <w:sz w:val="20"/>
          <w:szCs w:val="20"/>
          <w:lang w:val="it-IT"/>
        </w:rPr>
      </w:pPr>
    </w:p>
    <w:tbl>
      <w:tblPr>
        <w:tblW w:w="9943" w:type="dxa"/>
        <w:tblInd w:w="-38"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943"/>
      </w:tblGrid>
      <w:tr w:rsidR="004F24E1" w:rsidRPr="003C408C" w:rsidTr="0090525A">
        <w:tc>
          <w:tcPr>
            <w:tcW w:w="9780" w:type="dxa"/>
            <w:tcBorders>
              <w:top w:val="single" w:sz="4" w:space="0" w:color="auto"/>
              <w:bottom w:val="single" w:sz="4" w:space="0" w:color="auto"/>
            </w:tcBorders>
            <w:shd w:val="clear" w:color="auto" w:fill="FBD4B4"/>
          </w:tcPr>
          <w:p w:rsidR="004F24E1" w:rsidRPr="006152E2" w:rsidRDefault="004F24E1" w:rsidP="0090525A">
            <w:pPr>
              <w:pStyle w:val="Title"/>
              <w:spacing w:before="0" w:after="0"/>
              <w:rPr>
                <w:sz w:val="20"/>
                <w:szCs w:val="20"/>
                <w:lang w:val="it-IT"/>
              </w:rPr>
            </w:pPr>
          </w:p>
          <w:p w:rsidR="004F24E1" w:rsidRPr="0090525A" w:rsidRDefault="004F24E1" w:rsidP="0090525A">
            <w:pPr>
              <w:pStyle w:val="Heading1"/>
              <w:rPr>
                <w:rFonts w:ascii="Arial" w:hAnsi="Arial" w:cs="Arial"/>
                <w:sz w:val="20"/>
                <w:szCs w:val="20"/>
              </w:rPr>
            </w:pPr>
            <w:bookmarkStart w:id="87" w:name="_Toc462051510"/>
            <w:r w:rsidRPr="0090525A">
              <w:rPr>
                <w:rFonts w:ascii="Arial" w:hAnsi="Arial" w:cs="Arial"/>
                <w:sz w:val="20"/>
                <w:szCs w:val="20"/>
              </w:rPr>
              <w:t xml:space="preserve">Allegato </w:t>
            </w:r>
            <w:r>
              <w:rPr>
                <w:rFonts w:ascii="Arial" w:hAnsi="Arial" w:cs="Arial"/>
                <w:sz w:val="20"/>
                <w:szCs w:val="20"/>
              </w:rPr>
              <w:t>E</w:t>
            </w:r>
            <w:r w:rsidRPr="0090525A">
              <w:rPr>
                <w:rFonts w:ascii="Arial" w:hAnsi="Arial" w:cs="Arial"/>
                <w:sz w:val="20"/>
                <w:szCs w:val="20"/>
              </w:rPr>
              <w:t xml:space="preserve"> – A</w:t>
            </w:r>
            <w:r>
              <w:rPr>
                <w:rFonts w:ascii="Arial" w:hAnsi="Arial" w:cs="Arial"/>
                <w:sz w:val="20"/>
                <w:szCs w:val="20"/>
              </w:rPr>
              <w:t>ssicurazione della Responsabilità Professionale del Progettista Interno alla Stazione Appaltante</w:t>
            </w:r>
            <w:bookmarkEnd w:id="87"/>
          </w:p>
          <w:p w:rsidR="004F24E1" w:rsidRPr="006152E2" w:rsidRDefault="004F24E1" w:rsidP="0090525A">
            <w:pPr>
              <w:pStyle w:val="Title"/>
              <w:spacing w:before="0" w:after="0"/>
              <w:rPr>
                <w:sz w:val="20"/>
                <w:szCs w:val="20"/>
                <w:lang w:val="it-IT"/>
              </w:rPr>
            </w:pPr>
          </w:p>
        </w:tc>
      </w:tr>
    </w:tbl>
    <w:p w:rsidR="004F24E1" w:rsidRPr="006152E2" w:rsidRDefault="004F24E1" w:rsidP="0090525A">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8D7F16" w:rsidRDefault="004F24E1" w:rsidP="00161196">
      <w:pPr>
        <w:rPr>
          <w:rFonts w:ascii="Arial" w:hAnsi="Arial" w:cs="Arial"/>
          <w:sz w:val="20"/>
          <w:szCs w:val="20"/>
          <w:lang w:val="it-IT"/>
        </w:rPr>
      </w:pPr>
      <w:r>
        <w:rPr>
          <w:noProof/>
          <w:lang w:val="it-IT"/>
        </w:rPr>
        <w:pict>
          <v:shapetype id="_x0000_t202" coordsize="21600,21600" o:spt="202" path="m,l,21600r21600,l21600,xe">
            <v:stroke joinstyle="miter"/>
            <v:path gradientshapeok="t" o:connecttype="rect"/>
          </v:shapetype>
          <v:shape id="Text Box 15" o:spid="_x0000_s1029" type="#_x0000_t202" style="position:absolute;margin-left:58.5pt;margin-top:12.05pt;width:488.1pt;height: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" filled="f" strokeweight=".16936mm">
            <v:textbox inset="0,0,0,0">
              <w:txbxContent>
                <w:p w:rsidR="004F24E1" w:rsidRPr="00161196" w:rsidRDefault="004F24E1" w:rsidP="00161196">
                  <w:pPr>
                    <w:jc w:val="center"/>
                    <w:rPr>
                      <w:rFonts w:ascii="Arial" w:hAnsi="Arial" w:cs="Arial"/>
                      <w:sz w:val="20"/>
                      <w:szCs w:val="20"/>
                    </w:rPr>
                  </w:pPr>
                  <w:bookmarkStart w:id="88" w:name="_Hlk43657067"/>
                  <w:bookmarkEnd w:id="88"/>
                  <w:r w:rsidRPr="00161196">
                    <w:rPr>
                      <w:rFonts w:ascii="Arial" w:hAnsi="Arial" w:cs="Arial"/>
                      <w:sz w:val="20"/>
                      <w:szCs w:val="20"/>
                    </w:rPr>
                    <w:t>DEFINIZIONI</w:t>
                  </w:r>
                </w:p>
              </w:txbxContent>
            </v:textbox>
            <w10:wrap type="topAndBottom" anchorx="page"/>
          </v:shape>
        </w:pict>
      </w:r>
    </w:p>
    <w:p w:rsidR="004F24E1" w:rsidRPr="00161196" w:rsidRDefault="004F24E1" w:rsidP="00161196">
      <w:pPr>
        <w:rPr>
          <w:rFonts w:ascii="Arial" w:hAnsi="Arial" w:cs="Arial"/>
          <w:sz w:val="20"/>
          <w:szCs w:val="20"/>
          <w:lang w:val="it-IT"/>
        </w:rPr>
      </w:pPr>
      <w:r w:rsidRPr="00161196">
        <w:rPr>
          <w:rFonts w:ascii="Arial" w:hAnsi="Arial" w:cs="Arial"/>
          <w:sz w:val="20"/>
          <w:szCs w:val="20"/>
          <w:lang w:val="it-IT"/>
        </w:rPr>
        <w:t>Ai fini del presente contratto, valgono le seguenti definizioni:</w:t>
      </w:r>
    </w:p>
    <w:p w:rsidR="004F24E1" w:rsidRDefault="004F24E1" w:rsidP="00161196">
      <w:pPr>
        <w:rPr>
          <w:rFonts w:ascii="Arial" w:hAnsi="Arial" w:cs="Arial"/>
          <w:sz w:val="20"/>
          <w:szCs w:val="20"/>
          <w:lang w:val="it-IT"/>
        </w:rPr>
      </w:pPr>
    </w:p>
    <w:tbl>
      <w:tblPr>
        <w:tblW w:w="0" w:type="auto"/>
        <w:tblBorders>
          <w:insideH w:val="dotted" w:sz="4" w:space="0" w:color="auto"/>
          <w:insideV w:val="dotted" w:sz="4" w:space="0" w:color="auto"/>
        </w:tblBorders>
        <w:tblLook w:val="00A0"/>
      </w:tblPr>
      <w:tblGrid>
        <w:gridCol w:w="2405"/>
        <w:gridCol w:w="7223"/>
      </w:tblGrid>
      <w:tr w:rsidR="004F24E1" w:rsidRPr="003C408C" w:rsidTr="00F718B4">
        <w:tc>
          <w:tcPr>
            <w:tcW w:w="2405" w:type="dxa"/>
          </w:tcPr>
          <w:p w:rsidR="004F24E1" w:rsidRPr="00F718B4" w:rsidRDefault="004F24E1" w:rsidP="00161196">
            <w:pPr>
              <w:rPr>
                <w:rFonts w:ascii="Arial" w:hAnsi="Arial" w:cs="Arial"/>
                <w:b/>
                <w:sz w:val="20"/>
                <w:szCs w:val="20"/>
              </w:rPr>
            </w:pPr>
            <w:r w:rsidRPr="00F718B4">
              <w:rPr>
                <w:rFonts w:ascii="Arial" w:hAnsi="Arial" w:cs="Arial"/>
                <w:b/>
                <w:sz w:val="20"/>
                <w:szCs w:val="20"/>
              </w:rPr>
              <w:t>Assicurato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La persona fisica indicata in ciascuna Scheda Tecnica.</w:t>
            </w:r>
          </w:p>
          <w:p w:rsidR="004F24E1" w:rsidRPr="00F718B4" w:rsidRDefault="004F24E1" w:rsidP="00BB319C">
            <w:pPr>
              <w:rPr>
                <w:rFonts w:ascii="Arial" w:hAnsi="Arial" w:cs="Arial"/>
                <w:sz w:val="20"/>
                <w:szCs w:val="20"/>
                <w:lang w:val="it-IT"/>
              </w:rPr>
            </w:pPr>
          </w:p>
        </w:tc>
      </w:tr>
      <w:tr w:rsidR="004F24E1" w:rsidTr="00F718B4">
        <w:tc>
          <w:tcPr>
            <w:tcW w:w="2405" w:type="dxa"/>
          </w:tcPr>
          <w:p w:rsidR="004F24E1" w:rsidRPr="00F718B4" w:rsidRDefault="004F24E1" w:rsidP="00161196">
            <w:pPr>
              <w:rPr>
                <w:rFonts w:ascii="Arial" w:hAnsi="Arial" w:cs="Arial"/>
                <w:b/>
                <w:sz w:val="20"/>
                <w:szCs w:val="20"/>
              </w:rPr>
            </w:pPr>
            <w:r w:rsidRPr="00F718B4">
              <w:rPr>
                <w:rFonts w:ascii="Arial" w:hAnsi="Arial" w:cs="Arial"/>
                <w:b/>
                <w:sz w:val="20"/>
                <w:szCs w:val="20"/>
              </w:rPr>
              <w:t>Assicurazione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contratto di assicurazione.</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161196">
            <w:pPr>
              <w:rPr>
                <w:rFonts w:ascii="Arial" w:hAnsi="Arial" w:cs="Arial"/>
                <w:b/>
                <w:sz w:val="20"/>
                <w:szCs w:val="20"/>
              </w:rPr>
            </w:pPr>
            <w:r w:rsidRPr="00F718B4">
              <w:rPr>
                <w:rFonts w:ascii="Arial" w:hAnsi="Arial" w:cs="Arial"/>
                <w:b/>
                <w:sz w:val="20"/>
                <w:szCs w:val="20"/>
              </w:rPr>
              <w:t>Certificato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documento che attesta la copertura assicurativa per l’Opera di cui alla relativa Scheda Tecnica.</w:t>
            </w:r>
          </w:p>
        </w:tc>
      </w:tr>
      <w:tr w:rsidR="004F24E1" w:rsidRPr="003C408C" w:rsidTr="00F718B4">
        <w:tc>
          <w:tcPr>
            <w:tcW w:w="2405" w:type="dxa"/>
          </w:tcPr>
          <w:p w:rsidR="004F24E1" w:rsidRPr="00F718B4" w:rsidRDefault="004F24E1" w:rsidP="00161196">
            <w:pPr>
              <w:rPr>
                <w:rFonts w:ascii="Arial" w:hAnsi="Arial" w:cs="Arial"/>
                <w:b/>
                <w:sz w:val="20"/>
                <w:szCs w:val="20"/>
              </w:rPr>
            </w:pPr>
            <w:r w:rsidRPr="00F718B4">
              <w:rPr>
                <w:rFonts w:ascii="Arial" w:hAnsi="Arial" w:cs="Arial"/>
                <w:b/>
                <w:sz w:val="20"/>
                <w:szCs w:val="20"/>
              </w:rPr>
              <w:t>Contraente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soggetto che stipula l’Assicurazione.</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sz w:val="20"/>
                <w:szCs w:val="20"/>
                <w:lang w:val="it-IT"/>
              </w:rPr>
            </w:pPr>
            <w:r w:rsidRPr="00F718B4">
              <w:rPr>
                <w:rFonts w:ascii="Arial" w:hAnsi="Arial" w:cs="Arial"/>
                <w:b/>
                <w:sz w:val="20"/>
                <w:szCs w:val="20"/>
              </w:rPr>
              <w:t>Danno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Qualsiasi pregiudizio subito da terzi suscettibile di valutazione economica.</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sz w:val="20"/>
                <w:szCs w:val="20"/>
                <w:lang w:val="it-IT"/>
              </w:rPr>
            </w:pPr>
            <w:r w:rsidRPr="00F718B4">
              <w:rPr>
                <w:rFonts w:ascii="Arial" w:hAnsi="Arial" w:cs="Arial"/>
                <w:b/>
                <w:sz w:val="20"/>
                <w:szCs w:val="20"/>
              </w:rPr>
              <w:t>Danno Materiale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pregiudizio economico subito da terzi conseguente a danneggiamento di cose od animali, lesioni personali, morte.</w:t>
            </w: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Franchigia</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L’importo che, per ogni Sinistro, resta a carico dell’Assicurato.</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Indennizzo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La somma dovuta dagli Assicuratori in caso di Sinistro.</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b/>
                <w:sz w:val="20"/>
                <w:szCs w:val="20"/>
                <w:lang w:val="it-IT"/>
              </w:rPr>
            </w:pPr>
            <w:r w:rsidRPr="00F718B4">
              <w:rPr>
                <w:rFonts w:ascii="Arial" w:hAnsi="Arial" w:cs="Arial"/>
                <w:b/>
                <w:sz w:val="20"/>
                <w:szCs w:val="20"/>
                <w:lang w:val="it-IT"/>
              </w:rPr>
              <w:t>Luogo di esecuzione delle Opere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cantiere (area circoscritta da apposita recinzione o interdetta al libero ingresso, indicato in ciascuna Scheda Tecnica) nel quale l’esecutore dei lavori realizza l’Opera per cui è prestata l’attività di progettazione oggetto</w:t>
            </w:r>
            <w:r w:rsidRPr="00F718B4">
              <w:rPr>
                <w:rFonts w:ascii="Arial" w:hAnsi="Arial" w:cs="Arial"/>
                <w:spacing w:val="-29"/>
                <w:sz w:val="20"/>
                <w:szCs w:val="20"/>
                <w:lang w:val="it-IT"/>
              </w:rPr>
              <w:t xml:space="preserve"> </w:t>
            </w:r>
            <w:r w:rsidRPr="00F718B4">
              <w:rPr>
                <w:rFonts w:ascii="Arial" w:hAnsi="Arial" w:cs="Arial"/>
                <w:sz w:val="20"/>
                <w:szCs w:val="20"/>
                <w:lang w:val="it-IT"/>
              </w:rPr>
              <w:t>dell’Assicurazione.</w:t>
            </w: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Massimale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L’importo massimo dell’Indennizzo a cui sono tenuti gli Assicuratori.</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Opera</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L’opera da costruire o costruita oggetto dell’appalto e descritta in ciascuna Scheda Tecnica.</w:t>
            </w: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Perdita Patrimoniale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pregiudizio economico subito da terzi che non sia conseguenza di Danni Materiali.</w:t>
            </w:r>
          </w:p>
        </w:tc>
      </w:tr>
      <w:tr w:rsidR="004F24E1" w:rsidRPr="003C408C" w:rsidTr="00F718B4">
        <w:tc>
          <w:tcPr>
            <w:tcW w:w="2405" w:type="dxa"/>
          </w:tcPr>
          <w:p w:rsidR="004F24E1" w:rsidRPr="00F718B4" w:rsidRDefault="004F24E1" w:rsidP="00BB319C">
            <w:pPr>
              <w:rPr>
                <w:rFonts w:ascii="Arial" w:hAnsi="Arial" w:cs="Arial"/>
                <w:sz w:val="20"/>
                <w:szCs w:val="20"/>
                <w:lang w:val="it-IT"/>
              </w:rPr>
            </w:pPr>
            <w:r w:rsidRPr="00F718B4">
              <w:rPr>
                <w:rFonts w:ascii="Arial" w:hAnsi="Arial" w:cs="Arial"/>
                <w:b/>
                <w:sz w:val="20"/>
                <w:szCs w:val="20"/>
              </w:rPr>
              <w:t>Polizza</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documento che attesta l’esistenza dell’Assicurazione.</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Premio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La somma dovuta dal Contraente agli Assicuratori quale controprestazione a fronte del rilascio dell’Assicurazione.</w:t>
            </w: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Progettista</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dipendente della Stazione Appaltante di cui all'Art. 24 D.Lgs. 50/2016, incaricato della progettazione dell’Opera.</w:t>
            </w:r>
          </w:p>
        </w:tc>
      </w:tr>
      <w:tr w:rsidR="004F24E1" w:rsidRPr="003C408C" w:rsidTr="00F718B4">
        <w:tc>
          <w:tcPr>
            <w:tcW w:w="2405" w:type="dxa"/>
          </w:tcPr>
          <w:p w:rsidR="004F24E1" w:rsidRPr="00F718B4" w:rsidRDefault="004F24E1" w:rsidP="00BB319C">
            <w:pPr>
              <w:rPr>
                <w:rFonts w:ascii="Arial" w:hAnsi="Arial" w:cs="Arial"/>
                <w:b/>
                <w:sz w:val="20"/>
                <w:szCs w:val="20"/>
              </w:rPr>
            </w:pPr>
            <w:r w:rsidRPr="00F718B4">
              <w:rPr>
                <w:rFonts w:ascii="Arial" w:hAnsi="Arial" w:cs="Arial"/>
                <w:b/>
                <w:sz w:val="20"/>
                <w:szCs w:val="20"/>
              </w:rPr>
              <w:t>Scheda Tecnica</w:t>
            </w:r>
          </w:p>
          <w:p w:rsidR="004F24E1" w:rsidRPr="00F718B4" w:rsidRDefault="004F24E1" w:rsidP="00BB319C">
            <w:pPr>
              <w:rPr>
                <w:rFonts w:ascii="Arial" w:hAnsi="Arial" w:cs="Arial"/>
                <w:b/>
                <w:sz w:val="20"/>
                <w:szCs w:val="20"/>
              </w:rPr>
            </w:pP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documento, allegato a ciascun Certificato emesso alle condizioni di cui alla presente Polizza, in cui vengono riportati gli estremi della copertura e dell’Opera progettata.</w:t>
            </w:r>
          </w:p>
        </w:tc>
      </w:tr>
      <w:tr w:rsidR="004F24E1" w:rsidRPr="003C408C" w:rsidTr="00F718B4">
        <w:tc>
          <w:tcPr>
            <w:tcW w:w="2405" w:type="dxa"/>
          </w:tcPr>
          <w:p w:rsidR="004F24E1" w:rsidRPr="00F718B4" w:rsidRDefault="004F24E1" w:rsidP="00BB319C">
            <w:pPr>
              <w:rPr>
                <w:rFonts w:ascii="Arial" w:hAnsi="Arial" w:cs="Arial"/>
                <w:sz w:val="20"/>
                <w:szCs w:val="20"/>
                <w:lang w:val="it-IT"/>
              </w:rPr>
            </w:pPr>
            <w:r w:rsidRPr="00F718B4">
              <w:rPr>
                <w:rFonts w:ascii="Arial" w:hAnsi="Arial" w:cs="Arial"/>
                <w:b/>
                <w:sz w:val="20"/>
                <w:szCs w:val="20"/>
              </w:rPr>
              <w:t>Sinistro</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Il verificarsi del fatto dannoso per il quale è prestata l’Assicurazione.</w:t>
            </w:r>
          </w:p>
          <w:p w:rsidR="004F24E1" w:rsidRPr="00F718B4" w:rsidRDefault="004F24E1" w:rsidP="00BB319C">
            <w:pPr>
              <w:rPr>
                <w:rFonts w:ascii="Arial" w:hAnsi="Arial" w:cs="Arial"/>
                <w:sz w:val="20"/>
                <w:szCs w:val="20"/>
                <w:lang w:val="it-IT"/>
              </w:rPr>
            </w:pPr>
          </w:p>
        </w:tc>
      </w:tr>
      <w:tr w:rsidR="004F24E1" w:rsidRPr="003C408C" w:rsidTr="00F718B4">
        <w:tc>
          <w:tcPr>
            <w:tcW w:w="2405" w:type="dxa"/>
          </w:tcPr>
          <w:p w:rsidR="004F24E1" w:rsidRPr="00F718B4" w:rsidRDefault="004F24E1" w:rsidP="00BB319C">
            <w:pPr>
              <w:rPr>
                <w:rFonts w:ascii="Arial" w:hAnsi="Arial" w:cs="Arial"/>
                <w:sz w:val="20"/>
                <w:szCs w:val="20"/>
                <w:lang w:val="it-IT"/>
              </w:rPr>
            </w:pPr>
            <w:r w:rsidRPr="00F718B4">
              <w:rPr>
                <w:rFonts w:ascii="Arial" w:hAnsi="Arial" w:cs="Arial"/>
                <w:b/>
                <w:sz w:val="20"/>
                <w:szCs w:val="20"/>
              </w:rPr>
              <w:t>Stazione Appaltante</w:t>
            </w:r>
          </w:p>
        </w:tc>
        <w:tc>
          <w:tcPr>
            <w:tcW w:w="7223" w:type="dxa"/>
          </w:tcPr>
          <w:p w:rsidR="004F24E1" w:rsidRPr="00F718B4" w:rsidRDefault="004F24E1" w:rsidP="00BB319C">
            <w:pPr>
              <w:rPr>
                <w:rFonts w:ascii="Arial" w:hAnsi="Arial" w:cs="Arial"/>
                <w:sz w:val="20"/>
                <w:szCs w:val="20"/>
                <w:lang w:val="it-IT"/>
              </w:rPr>
            </w:pPr>
            <w:r w:rsidRPr="00F718B4">
              <w:rPr>
                <w:rFonts w:ascii="Arial" w:hAnsi="Arial" w:cs="Arial"/>
                <w:sz w:val="20"/>
                <w:szCs w:val="20"/>
                <w:lang w:val="it-IT"/>
              </w:rPr>
              <w:t>L’amministrazione aggiudicatrice o l’ente aggiudicatore o il soggetto aggiudicatore o l’altro soggetto aggiudicatore di cui all’Art. 3 lettere a), e), f) e g) del D.Lgs. 50/2016.</w:t>
            </w:r>
          </w:p>
        </w:tc>
      </w:tr>
    </w:tbl>
    <w:p w:rsidR="004F24E1" w:rsidRDefault="004F24E1" w:rsidP="00161196">
      <w:pPr>
        <w:rPr>
          <w:rFonts w:ascii="Arial" w:hAnsi="Arial" w:cs="Arial"/>
          <w:sz w:val="20"/>
          <w:szCs w:val="20"/>
          <w:lang w:val="it-IT"/>
        </w:rPr>
      </w:pPr>
      <w:r>
        <w:rPr>
          <w:rFonts w:ascii="Arial" w:hAnsi="Arial" w:cs="Arial"/>
          <w:sz w:val="20"/>
          <w:szCs w:val="20"/>
          <w:lang w:val="it-IT"/>
        </w:rPr>
        <w:br w:type="page"/>
      </w:r>
    </w:p>
    <w:p w:rsidR="004F24E1" w:rsidRPr="00161196" w:rsidRDefault="004F24E1" w:rsidP="00161196">
      <w:pPr>
        <w:rPr>
          <w:rFonts w:ascii="Arial" w:hAnsi="Arial" w:cs="Arial"/>
          <w:sz w:val="20"/>
          <w:szCs w:val="20"/>
        </w:rPr>
      </w:pPr>
      <w:r w:rsidRPr="00BB319C">
        <w:rPr>
          <w:rFonts w:ascii="Arial" w:hAnsi="Arial" w:cs="Arial"/>
          <w:spacing w:val="-49"/>
          <w:sz w:val="20"/>
          <w:szCs w:val="20"/>
          <w:lang w:val="it-IT"/>
        </w:rPr>
        <w:t xml:space="preserve"> </w:t>
      </w:r>
      <w:r>
        <w:rPr>
          <w:noProof/>
          <w:lang w:val="it-IT"/>
        </w:rPr>
      </w:r>
      <w:r w:rsidRPr="00D52165">
        <w:rPr>
          <w:rFonts w:ascii="Arial" w:hAnsi="Arial" w:cs="Arial"/>
          <w:noProof/>
          <w:spacing w:val="-49"/>
          <w:sz w:val="20"/>
          <w:szCs w:val="20"/>
          <w:lang w:val="it-IT"/>
        </w:rPr>
        <w:pict>
          <v:shape id="Text Box 14" o:spid="_x0000_s1030" type="#_x0000_t202" style="width:483pt;height:15.75pt;visibility:visible;mso-position-horizontal-relative:char;mso-position-vertical-relative:line" filled="f" strokeweight=".16936mm">
            <v:textbox inset="0,0,0,0">
              <w:txbxContent>
                <w:p w:rsidR="004F24E1" w:rsidRPr="00BB319C" w:rsidRDefault="004F24E1" w:rsidP="00BB319C">
                  <w:pPr>
                    <w:jc w:val="center"/>
                    <w:rPr>
                      <w:rFonts w:ascii="Arial" w:hAnsi="Arial" w:cs="Arial"/>
                      <w:sz w:val="20"/>
                      <w:szCs w:val="20"/>
                    </w:rPr>
                  </w:pPr>
                  <w:r w:rsidRPr="00BB319C">
                    <w:rPr>
                      <w:rFonts w:ascii="Arial" w:hAnsi="Arial" w:cs="Arial"/>
                      <w:sz w:val="20"/>
                      <w:szCs w:val="20"/>
                    </w:rPr>
                    <w:t>CONDIZIONI GENERALI DI ASSICURAZIONE</w:t>
                  </w:r>
                </w:p>
              </w:txbxContent>
            </v:textbox>
            <w10:anchorlock/>
          </v:shape>
        </w:pict>
      </w:r>
    </w:p>
    <w:p w:rsidR="004F24E1" w:rsidRPr="00161196" w:rsidRDefault="004F24E1" w:rsidP="00161196">
      <w:pPr>
        <w:rPr>
          <w:rFonts w:ascii="Arial" w:hAnsi="Arial" w:cs="Arial"/>
          <w:sz w:val="20"/>
          <w:szCs w:val="20"/>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1 - Dichiarazioni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L’Assicurato e/o il Contraente dichiarano che:</w:t>
      </w:r>
    </w:p>
    <w:p w:rsidR="004F24E1" w:rsidRPr="008D7F16" w:rsidRDefault="004F24E1" w:rsidP="00777D47">
      <w:pPr>
        <w:pStyle w:val="ListParagraph"/>
        <w:numPr>
          <w:ilvl w:val="0"/>
          <w:numId w:val="49"/>
        </w:numPr>
        <w:ind w:left="284" w:hanging="218"/>
        <w:jc w:val="both"/>
        <w:rPr>
          <w:rFonts w:ascii="Arial" w:hAnsi="Arial" w:cs="Arial"/>
          <w:sz w:val="20"/>
          <w:szCs w:val="20"/>
          <w:lang w:val="it-IT"/>
        </w:rPr>
      </w:pPr>
      <w:r w:rsidRPr="008D7F16">
        <w:rPr>
          <w:rFonts w:ascii="Arial" w:hAnsi="Arial" w:cs="Arial"/>
          <w:spacing w:val="-3"/>
          <w:sz w:val="20"/>
          <w:szCs w:val="20"/>
          <w:lang w:val="it-IT"/>
        </w:rPr>
        <w:t xml:space="preserve">l’Assicurato </w:t>
      </w:r>
      <w:r w:rsidRPr="008D7F16">
        <w:rPr>
          <w:rFonts w:ascii="Arial" w:hAnsi="Arial" w:cs="Arial"/>
          <w:sz w:val="20"/>
          <w:szCs w:val="20"/>
          <w:lang w:val="it-IT"/>
        </w:rPr>
        <w:t xml:space="preserve">è </w:t>
      </w:r>
      <w:r w:rsidRPr="008D7F16">
        <w:rPr>
          <w:rFonts w:ascii="Arial" w:hAnsi="Arial" w:cs="Arial"/>
          <w:spacing w:val="-3"/>
          <w:sz w:val="20"/>
          <w:szCs w:val="20"/>
          <w:lang w:val="it-IT"/>
        </w:rPr>
        <w:t xml:space="preserve">abilitato all’esercizio della professione </w:t>
      </w:r>
      <w:r w:rsidRPr="008D7F16">
        <w:rPr>
          <w:rFonts w:ascii="Arial" w:hAnsi="Arial" w:cs="Arial"/>
          <w:sz w:val="20"/>
          <w:szCs w:val="20"/>
          <w:lang w:val="it-IT"/>
        </w:rPr>
        <w:t xml:space="preserve">ed in </w:t>
      </w:r>
      <w:r w:rsidRPr="008D7F16">
        <w:rPr>
          <w:rFonts w:ascii="Arial" w:hAnsi="Arial" w:cs="Arial"/>
          <w:spacing w:val="-3"/>
          <w:sz w:val="20"/>
          <w:szCs w:val="20"/>
          <w:lang w:val="it-IT"/>
        </w:rPr>
        <w:t xml:space="preserve">regola </w:t>
      </w:r>
      <w:r w:rsidRPr="008D7F16">
        <w:rPr>
          <w:rFonts w:ascii="Arial" w:hAnsi="Arial" w:cs="Arial"/>
          <w:sz w:val="20"/>
          <w:szCs w:val="20"/>
          <w:lang w:val="it-IT"/>
        </w:rPr>
        <w:t xml:space="preserve">con le </w:t>
      </w:r>
      <w:r w:rsidRPr="008D7F16">
        <w:rPr>
          <w:rFonts w:ascii="Arial" w:hAnsi="Arial" w:cs="Arial"/>
          <w:spacing w:val="-3"/>
          <w:sz w:val="20"/>
          <w:szCs w:val="20"/>
          <w:lang w:val="it-IT"/>
        </w:rPr>
        <w:t xml:space="preserve">disposizioni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legge </w:t>
      </w:r>
      <w:r w:rsidRPr="008D7F16">
        <w:rPr>
          <w:rFonts w:ascii="Arial" w:hAnsi="Arial" w:cs="Arial"/>
          <w:spacing w:val="-2"/>
          <w:sz w:val="20"/>
          <w:szCs w:val="20"/>
          <w:lang w:val="it-IT"/>
        </w:rPr>
        <w:t xml:space="preserve">per </w:t>
      </w:r>
      <w:r w:rsidRPr="008D7F16">
        <w:rPr>
          <w:rFonts w:ascii="Arial" w:hAnsi="Arial" w:cs="Arial"/>
          <w:spacing w:val="-3"/>
          <w:sz w:val="20"/>
          <w:szCs w:val="20"/>
          <w:lang w:val="it-IT"/>
        </w:rPr>
        <w:t>l’affidamento della progettazione</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dell’Opera;</w:t>
      </w:r>
    </w:p>
    <w:p w:rsidR="004F24E1" w:rsidRPr="008D7F16" w:rsidRDefault="004F24E1" w:rsidP="00777D47">
      <w:pPr>
        <w:pStyle w:val="ListParagraph"/>
        <w:numPr>
          <w:ilvl w:val="0"/>
          <w:numId w:val="49"/>
        </w:numPr>
        <w:ind w:left="284" w:hanging="218"/>
        <w:jc w:val="both"/>
        <w:rPr>
          <w:rFonts w:ascii="Arial" w:hAnsi="Arial" w:cs="Arial"/>
          <w:sz w:val="20"/>
          <w:szCs w:val="20"/>
          <w:lang w:val="it-IT"/>
        </w:rPr>
      </w:pPr>
      <w:r w:rsidRPr="008D7F16">
        <w:rPr>
          <w:rFonts w:ascii="Arial" w:hAnsi="Arial" w:cs="Arial"/>
          <w:spacing w:val="-3"/>
          <w:sz w:val="20"/>
          <w:szCs w:val="20"/>
          <w:lang w:val="it-IT"/>
        </w:rPr>
        <w:t xml:space="preserve">l’attività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progettazione descritta </w:t>
      </w:r>
      <w:r w:rsidRPr="008D7F16">
        <w:rPr>
          <w:rFonts w:ascii="Arial" w:hAnsi="Arial" w:cs="Arial"/>
          <w:sz w:val="20"/>
          <w:szCs w:val="20"/>
          <w:lang w:val="it-IT"/>
        </w:rPr>
        <w:t xml:space="preserve">in </w:t>
      </w:r>
      <w:r w:rsidRPr="008D7F16">
        <w:rPr>
          <w:rFonts w:ascii="Arial" w:hAnsi="Arial" w:cs="Arial"/>
          <w:spacing w:val="-3"/>
          <w:sz w:val="20"/>
          <w:szCs w:val="20"/>
          <w:lang w:val="it-IT"/>
        </w:rPr>
        <w:t xml:space="preserve">ciascuna Scheda Tecnica rientra nelle competenze professionali dell’Assicurato. </w:t>
      </w:r>
      <w:r w:rsidRPr="008D7F16">
        <w:rPr>
          <w:rFonts w:ascii="Arial" w:hAnsi="Arial" w:cs="Arial"/>
          <w:sz w:val="20"/>
          <w:szCs w:val="20"/>
          <w:lang w:val="it-IT"/>
        </w:rPr>
        <w:t xml:space="preserve">In ogni </w:t>
      </w:r>
      <w:r w:rsidRPr="008D7F16">
        <w:rPr>
          <w:rFonts w:ascii="Arial" w:hAnsi="Arial" w:cs="Arial"/>
          <w:spacing w:val="-3"/>
          <w:sz w:val="20"/>
          <w:szCs w:val="20"/>
          <w:lang w:val="it-IT"/>
        </w:rPr>
        <w:t xml:space="preserve">caso, </w:t>
      </w:r>
      <w:r w:rsidRPr="008D7F16">
        <w:rPr>
          <w:rFonts w:ascii="Arial" w:hAnsi="Arial" w:cs="Arial"/>
          <w:sz w:val="20"/>
          <w:szCs w:val="20"/>
          <w:lang w:val="it-IT"/>
        </w:rPr>
        <w:t xml:space="preserve">le </w:t>
      </w:r>
      <w:r w:rsidRPr="008D7F16">
        <w:rPr>
          <w:rFonts w:ascii="Arial" w:hAnsi="Arial" w:cs="Arial"/>
          <w:spacing w:val="-3"/>
          <w:sz w:val="20"/>
          <w:szCs w:val="20"/>
          <w:lang w:val="it-IT"/>
        </w:rPr>
        <w:t xml:space="preserve">dichiarazioni inesatte </w:t>
      </w:r>
      <w:r w:rsidRPr="008D7F16">
        <w:rPr>
          <w:rFonts w:ascii="Arial" w:hAnsi="Arial" w:cs="Arial"/>
          <w:sz w:val="20"/>
          <w:szCs w:val="20"/>
          <w:lang w:val="it-IT"/>
        </w:rPr>
        <w:t xml:space="preserve">o le </w:t>
      </w:r>
      <w:r w:rsidRPr="008D7F16">
        <w:rPr>
          <w:rFonts w:ascii="Arial" w:hAnsi="Arial" w:cs="Arial"/>
          <w:spacing w:val="-3"/>
          <w:sz w:val="20"/>
          <w:szCs w:val="20"/>
          <w:lang w:val="it-IT"/>
        </w:rPr>
        <w:t xml:space="preserve">reticenze dell’Assicurato e/o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Contraente, relative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circostanze </w:t>
      </w:r>
      <w:r w:rsidRPr="008D7F16">
        <w:rPr>
          <w:rFonts w:ascii="Arial" w:hAnsi="Arial" w:cs="Arial"/>
          <w:sz w:val="20"/>
          <w:szCs w:val="20"/>
          <w:lang w:val="it-IT"/>
        </w:rPr>
        <w:t xml:space="preserve">che </w:t>
      </w:r>
      <w:r w:rsidRPr="008D7F16">
        <w:rPr>
          <w:rFonts w:ascii="Arial" w:hAnsi="Arial" w:cs="Arial"/>
          <w:spacing w:val="-3"/>
          <w:sz w:val="20"/>
          <w:szCs w:val="20"/>
          <w:lang w:val="it-IT"/>
        </w:rPr>
        <w:t xml:space="preserve">influiscono sulla valutazione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rischio, possono comportare </w:t>
      </w:r>
      <w:r w:rsidRPr="008D7F16">
        <w:rPr>
          <w:rFonts w:ascii="Arial" w:hAnsi="Arial" w:cs="Arial"/>
          <w:sz w:val="20"/>
          <w:szCs w:val="20"/>
          <w:lang w:val="it-IT"/>
        </w:rPr>
        <w:t xml:space="preserve">la </w:t>
      </w:r>
      <w:r w:rsidRPr="008D7F16">
        <w:rPr>
          <w:rFonts w:ascii="Arial" w:hAnsi="Arial" w:cs="Arial"/>
          <w:spacing w:val="-3"/>
          <w:sz w:val="20"/>
          <w:szCs w:val="20"/>
          <w:lang w:val="it-IT"/>
        </w:rPr>
        <w:t xml:space="preserve">perdita </w:t>
      </w:r>
      <w:r w:rsidRPr="008D7F16">
        <w:rPr>
          <w:rFonts w:ascii="Arial" w:hAnsi="Arial" w:cs="Arial"/>
          <w:sz w:val="20"/>
          <w:szCs w:val="20"/>
          <w:lang w:val="it-IT"/>
        </w:rPr>
        <w:t xml:space="preserve">totale o </w:t>
      </w:r>
      <w:r w:rsidRPr="008D7F16">
        <w:rPr>
          <w:rFonts w:ascii="Arial" w:hAnsi="Arial" w:cs="Arial"/>
          <w:spacing w:val="-3"/>
          <w:sz w:val="20"/>
          <w:szCs w:val="20"/>
          <w:lang w:val="it-IT"/>
        </w:rPr>
        <w:t xml:space="preserve">parziale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diritto all’Indennizzo, nonché </w:t>
      </w:r>
      <w:r w:rsidRPr="008D7F16">
        <w:rPr>
          <w:rFonts w:ascii="Arial" w:hAnsi="Arial" w:cs="Arial"/>
          <w:sz w:val="20"/>
          <w:szCs w:val="20"/>
          <w:lang w:val="it-IT"/>
        </w:rPr>
        <w:t xml:space="preserve">la </w:t>
      </w:r>
      <w:r w:rsidRPr="008D7F16">
        <w:rPr>
          <w:rFonts w:ascii="Arial" w:hAnsi="Arial" w:cs="Arial"/>
          <w:spacing w:val="-3"/>
          <w:sz w:val="20"/>
          <w:szCs w:val="20"/>
          <w:lang w:val="it-IT"/>
        </w:rPr>
        <w:t xml:space="preserve">stessa cessazione dell’Assicurazione (Artt. 1892, 1893 </w:t>
      </w:r>
      <w:r w:rsidRPr="008D7F16">
        <w:rPr>
          <w:rFonts w:ascii="Arial" w:hAnsi="Arial" w:cs="Arial"/>
          <w:sz w:val="20"/>
          <w:szCs w:val="20"/>
          <w:lang w:val="it-IT"/>
        </w:rPr>
        <w:t xml:space="preserve">e </w:t>
      </w:r>
      <w:r w:rsidRPr="008D7F16">
        <w:rPr>
          <w:rFonts w:ascii="Arial" w:hAnsi="Arial" w:cs="Arial"/>
          <w:spacing w:val="-3"/>
          <w:sz w:val="20"/>
          <w:szCs w:val="20"/>
          <w:lang w:val="it-IT"/>
        </w:rPr>
        <w:t>1894</w:t>
      </w:r>
      <w:r w:rsidRPr="008D7F16">
        <w:rPr>
          <w:rFonts w:ascii="Arial" w:hAnsi="Arial" w:cs="Arial"/>
          <w:spacing w:val="-28"/>
          <w:sz w:val="20"/>
          <w:szCs w:val="20"/>
          <w:lang w:val="it-IT"/>
        </w:rPr>
        <w:t xml:space="preserve"> </w:t>
      </w:r>
      <w:r w:rsidRPr="008D7F16">
        <w:rPr>
          <w:rFonts w:ascii="Arial" w:hAnsi="Arial" w:cs="Arial"/>
          <w:spacing w:val="-3"/>
          <w:sz w:val="20"/>
          <w:szCs w:val="20"/>
          <w:lang w:val="it-IT"/>
        </w:rPr>
        <w:t>C.C.).</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2 - Altre assicurazioni</w:t>
      </w:r>
    </w:p>
    <w:p w:rsidR="004F24E1" w:rsidRPr="008D7F16" w:rsidRDefault="004F24E1" w:rsidP="00BB319C">
      <w:pPr>
        <w:jc w:val="both"/>
        <w:rPr>
          <w:rFonts w:ascii="Arial" w:hAnsi="Arial" w:cs="Arial"/>
          <w:sz w:val="20"/>
          <w:szCs w:val="20"/>
          <w:lang w:val="it-IT"/>
        </w:rPr>
      </w:pPr>
      <w:r w:rsidRPr="008D7F16">
        <w:rPr>
          <w:rFonts w:ascii="Arial" w:hAnsi="Arial" w:cs="Arial"/>
          <w:spacing w:val="-3"/>
          <w:sz w:val="20"/>
          <w:szCs w:val="20"/>
          <w:lang w:val="it-IT"/>
        </w:rPr>
        <w:t xml:space="preserve">L'Assicurato e/o </w:t>
      </w:r>
      <w:r w:rsidRPr="008D7F16">
        <w:rPr>
          <w:rFonts w:ascii="Arial" w:hAnsi="Arial" w:cs="Arial"/>
          <w:sz w:val="20"/>
          <w:szCs w:val="20"/>
          <w:lang w:val="it-IT"/>
        </w:rPr>
        <w:t xml:space="preserve">il </w:t>
      </w:r>
      <w:r w:rsidRPr="008D7F16">
        <w:rPr>
          <w:rFonts w:ascii="Arial" w:hAnsi="Arial" w:cs="Arial"/>
          <w:spacing w:val="-4"/>
          <w:sz w:val="20"/>
          <w:szCs w:val="20"/>
          <w:lang w:val="it-IT"/>
        </w:rPr>
        <w:t xml:space="preserve">Contraente,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parziale deroga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quanto disposto dall’Art. 1910 C.C., </w:t>
      </w:r>
      <w:r w:rsidRPr="008D7F16">
        <w:rPr>
          <w:rFonts w:ascii="Arial" w:hAnsi="Arial" w:cs="Arial"/>
          <w:sz w:val="20"/>
          <w:szCs w:val="20"/>
          <w:lang w:val="it-IT"/>
        </w:rPr>
        <w:t xml:space="preserve">sono </w:t>
      </w:r>
      <w:r w:rsidRPr="008D7F16">
        <w:rPr>
          <w:rFonts w:ascii="Arial" w:hAnsi="Arial" w:cs="Arial"/>
          <w:spacing w:val="-3"/>
          <w:sz w:val="20"/>
          <w:szCs w:val="20"/>
          <w:lang w:val="it-IT"/>
        </w:rPr>
        <w:t xml:space="preserve">esonerati dall’obbligo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comunicare </w:t>
      </w:r>
      <w:r w:rsidRPr="008D7F16">
        <w:rPr>
          <w:rFonts w:ascii="Arial" w:hAnsi="Arial" w:cs="Arial"/>
          <w:sz w:val="20"/>
          <w:szCs w:val="20"/>
          <w:lang w:val="it-IT"/>
        </w:rPr>
        <w:t xml:space="preserve">agli </w:t>
      </w:r>
      <w:r w:rsidRPr="008D7F16">
        <w:rPr>
          <w:rFonts w:ascii="Arial" w:hAnsi="Arial" w:cs="Arial"/>
          <w:spacing w:val="-3"/>
          <w:sz w:val="20"/>
          <w:szCs w:val="20"/>
          <w:lang w:val="it-IT"/>
        </w:rPr>
        <w:t xml:space="preserve">Assicuratori l’esistenza </w:t>
      </w:r>
      <w:r w:rsidRPr="008D7F16">
        <w:rPr>
          <w:rFonts w:ascii="Arial" w:hAnsi="Arial" w:cs="Arial"/>
          <w:sz w:val="20"/>
          <w:szCs w:val="20"/>
          <w:lang w:val="it-IT"/>
        </w:rPr>
        <w:t xml:space="preserve">e la </w:t>
      </w:r>
      <w:r w:rsidRPr="008D7F16">
        <w:rPr>
          <w:rFonts w:ascii="Arial" w:hAnsi="Arial" w:cs="Arial"/>
          <w:spacing w:val="-4"/>
          <w:sz w:val="20"/>
          <w:szCs w:val="20"/>
          <w:lang w:val="it-IT"/>
        </w:rPr>
        <w:t xml:space="preserve">successiva </w:t>
      </w:r>
      <w:r w:rsidRPr="008D7F16">
        <w:rPr>
          <w:rFonts w:ascii="Arial" w:hAnsi="Arial" w:cs="Arial"/>
          <w:spacing w:val="-3"/>
          <w:sz w:val="20"/>
          <w:szCs w:val="20"/>
          <w:lang w:val="it-IT"/>
        </w:rPr>
        <w:t xml:space="preserve">stipulazione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altre assicurazioni per </w:t>
      </w:r>
      <w:r w:rsidRPr="008D7F16">
        <w:rPr>
          <w:rFonts w:ascii="Arial" w:hAnsi="Arial" w:cs="Arial"/>
          <w:sz w:val="20"/>
          <w:szCs w:val="20"/>
          <w:lang w:val="it-IT"/>
        </w:rPr>
        <w:t xml:space="preserve">lo </w:t>
      </w:r>
      <w:r w:rsidRPr="008D7F16">
        <w:rPr>
          <w:rFonts w:ascii="Arial" w:hAnsi="Arial" w:cs="Arial"/>
          <w:spacing w:val="-3"/>
          <w:sz w:val="20"/>
          <w:szCs w:val="20"/>
          <w:lang w:val="it-IT"/>
        </w:rPr>
        <w:t xml:space="preserve">stesso rischio, fermo </w:t>
      </w:r>
      <w:r w:rsidRPr="008D7F16">
        <w:rPr>
          <w:rFonts w:ascii="Arial" w:hAnsi="Arial" w:cs="Arial"/>
          <w:sz w:val="20"/>
          <w:szCs w:val="20"/>
          <w:lang w:val="it-IT"/>
        </w:rPr>
        <w:t xml:space="preserve">restando </w:t>
      </w:r>
      <w:r w:rsidRPr="008D7F16">
        <w:rPr>
          <w:rFonts w:ascii="Arial" w:hAnsi="Arial" w:cs="Arial"/>
          <w:spacing w:val="-3"/>
          <w:sz w:val="20"/>
          <w:szCs w:val="20"/>
          <w:lang w:val="it-IT"/>
        </w:rPr>
        <w:t xml:space="preserve">l’obbligo, in caso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Sinistro, </w:t>
      </w:r>
      <w:r w:rsidRPr="008D7F16">
        <w:rPr>
          <w:rFonts w:ascii="Arial" w:hAnsi="Arial" w:cs="Arial"/>
          <w:sz w:val="20"/>
          <w:szCs w:val="20"/>
          <w:lang w:val="it-IT"/>
        </w:rPr>
        <w:t xml:space="preserve">di darne </w:t>
      </w:r>
      <w:r w:rsidRPr="008D7F16">
        <w:rPr>
          <w:rFonts w:ascii="Arial" w:hAnsi="Arial" w:cs="Arial"/>
          <w:spacing w:val="-3"/>
          <w:sz w:val="20"/>
          <w:szCs w:val="20"/>
          <w:lang w:val="it-IT"/>
        </w:rPr>
        <w:t xml:space="preserve">comunicazione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tutti </w:t>
      </w:r>
      <w:r w:rsidRPr="008D7F16">
        <w:rPr>
          <w:rFonts w:ascii="Arial" w:hAnsi="Arial" w:cs="Arial"/>
          <w:sz w:val="20"/>
          <w:szCs w:val="20"/>
          <w:lang w:val="it-IT"/>
        </w:rPr>
        <w:t xml:space="preserve">gli </w:t>
      </w:r>
      <w:r w:rsidRPr="008D7F16">
        <w:rPr>
          <w:rFonts w:ascii="Arial" w:hAnsi="Arial" w:cs="Arial"/>
          <w:spacing w:val="-3"/>
          <w:sz w:val="20"/>
          <w:szCs w:val="20"/>
          <w:lang w:val="it-IT"/>
        </w:rPr>
        <w:t xml:space="preserve">assicuratori indicando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ciascuno </w:t>
      </w:r>
      <w:r w:rsidRPr="008D7F16">
        <w:rPr>
          <w:rFonts w:ascii="Arial" w:hAnsi="Arial" w:cs="Arial"/>
          <w:sz w:val="20"/>
          <w:szCs w:val="20"/>
          <w:lang w:val="it-IT"/>
        </w:rPr>
        <w:t xml:space="preserve">il </w:t>
      </w:r>
      <w:r w:rsidRPr="008D7F16">
        <w:rPr>
          <w:rFonts w:ascii="Arial" w:hAnsi="Arial" w:cs="Arial"/>
          <w:spacing w:val="-3"/>
          <w:sz w:val="20"/>
          <w:szCs w:val="20"/>
          <w:lang w:val="it-IT"/>
        </w:rPr>
        <w:t>nome degli altri.</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3 - Pagamento del Premio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L’Assicurazione ha effetto dalla data stabilita in Polizza se il Premio o la prima rata di Premio sono stati pagati; altrimenti ha effetto dalle ore 24.00 del giorno del pagamento.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A parziale deroga dell’Art. 1901 C.C. le garanzie saranno valide anche se il Premio sarà corrisposto entro 30 (trenta) giorni successivi alla data di decorrenza dell’Assicurazione.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Se il Contraente non paga i premi o le rate di Premio successive, l'Assicurazione resta sospesa dalle ore 24.00 del 30° giorno dopo quello della scadenza e riprende vigore dalle ore 24.00 del giorno del pagamento, ferme le successive scadenze (Art. 1901 C.C.).</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Le somme pagate a titolo di Premio rimangono comunque acquisite dagli Assicuratori indipendentemente dal fatto che l’Assicurazione cessi prima della data stabilita in Polizza o nel Certificato.</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4 - Forma delle comunicazioni e modifiche dell’Assicurazione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Tutte le comunicazioni tra le parti devono essere effettuate per iscritto, e le eventuali modifiche dell’Assicurazione devono essere provate mediante atto scritto.</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5 - Obblighi dell’Assicurato e/o del Contraente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L’Assicurato e/o il Contraente devono comunicare tempestivamente agli Assicuratori la data effettiva di inizio dei lavori ovvero l’eventuale mancato inizio dei lavori stessi entro 24 mesi dalla data di approvazione del progetto.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In caso di Sinistro, l’Assicurato e/o il Contraente devono darne avviso scritto agli Assicuratori, entro 30 (trenta) giorni da quando ne hanno avuto conoscenza.</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6 - Scadenza dell’Assicurazione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L’Assicurazione viene stipulata senza tacito rinnovo alla scadenza finale, ed è rinnovabile e/o prorogabile alla scadenza con espressa dichiarazione del Contraente e solo su espressa volontà di entrambe le parti. Se l’Assicurazione sarà stipulata per un periodo di più annualità sarà comunque in facoltà delle parti di rescinderla al termine di ogni annualità mediante lettera raccomandata da spedirsi almeno 60 giorni prima della scadenza annuale.</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7 - Oneri fiscali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Gli oneri fiscali relativi all’Assicurazione sono a carico del Contraente.</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8 - Foro competente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Foro competente è esclusivamente quello del luogo in cui ha sede il Contraente.</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sz w:val="20"/>
          <w:szCs w:val="20"/>
          <w:lang w:val="it-IT"/>
        </w:rPr>
      </w:pPr>
    </w:p>
    <w:p w:rsidR="004F24E1" w:rsidRPr="00BB319C" w:rsidRDefault="004F24E1" w:rsidP="00BB319C">
      <w:pPr>
        <w:jc w:val="both"/>
        <w:rPr>
          <w:rFonts w:ascii="Arial" w:hAnsi="Arial" w:cs="Arial"/>
          <w:b/>
          <w:sz w:val="20"/>
          <w:szCs w:val="20"/>
          <w:lang w:val="it-IT"/>
        </w:rPr>
      </w:pPr>
      <w:r w:rsidRPr="00BB319C">
        <w:rPr>
          <w:rFonts w:ascii="Arial" w:hAnsi="Arial" w:cs="Arial"/>
          <w:b/>
          <w:sz w:val="20"/>
          <w:szCs w:val="20"/>
          <w:lang w:val="it-IT"/>
        </w:rPr>
        <w:t>Art. 9 - Rinvio alle norme di legge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Per tutto quanto non diversamente regolato, valgono le norme di legge.</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10 - Calcolo dei Premi</w:t>
      </w:r>
    </w:p>
    <w:p w:rsidR="004F24E1" w:rsidRPr="00BB319C" w:rsidRDefault="004F24E1" w:rsidP="00BB319C">
      <w:pPr>
        <w:jc w:val="both"/>
        <w:rPr>
          <w:rFonts w:ascii="Arial" w:hAnsi="Arial" w:cs="Arial"/>
          <w:sz w:val="20"/>
          <w:szCs w:val="20"/>
          <w:lang w:val="it-IT"/>
        </w:rPr>
      </w:pPr>
      <w:r w:rsidRPr="00BB319C">
        <w:rPr>
          <w:rFonts w:ascii="Arial" w:hAnsi="Arial" w:cs="Arial"/>
          <w:sz w:val="20"/>
          <w:szCs w:val="20"/>
          <w:lang w:val="it-IT"/>
        </w:rPr>
        <w:t>Il Premio per ciascun Certificato che verrà emesso alle condizioni di cui alla presente Polizza sarà calcolato applicando all’importo complessivo delle Opere i seguenti tassi, in base alla durata dei lavori di realizzazione di ciascuna Opera:</w:t>
      </w:r>
    </w:p>
    <w:p w:rsidR="004F24E1" w:rsidRPr="00803BDE" w:rsidRDefault="004F24E1" w:rsidP="00BB319C">
      <w:pPr>
        <w:jc w:val="both"/>
        <w:rPr>
          <w:rFonts w:ascii="Arial" w:hAnsi="Arial" w:cs="Arial"/>
          <w:sz w:val="20"/>
          <w:szCs w:val="20"/>
          <w:lang w:val="it-IT"/>
        </w:rPr>
      </w:pPr>
      <w:r w:rsidRPr="00803BDE">
        <w:rPr>
          <w:rFonts w:ascii="Arial" w:hAnsi="Arial" w:cs="Arial"/>
          <w:sz w:val="20"/>
          <w:szCs w:val="20"/>
          <w:lang w:val="it-IT"/>
        </w:rPr>
        <w:t>Lavori con durata fino a 12 mesi: 0,4</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03BDE" w:rsidRDefault="004F24E1" w:rsidP="00BB319C">
      <w:pPr>
        <w:jc w:val="both"/>
        <w:rPr>
          <w:rFonts w:ascii="Arial" w:hAnsi="Arial" w:cs="Arial"/>
          <w:sz w:val="20"/>
          <w:szCs w:val="20"/>
          <w:lang w:val="it-IT"/>
        </w:rPr>
      </w:pPr>
      <w:r w:rsidRPr="00803BDE">
        <w:rPr>
          <w:rFonts w:ascii="Arial" w:hAnsi="Arial" w:cs="Arial"/>
          <w:sz w:val="20"/>
          <w:szCs w:val="20"/>
          <w:lang w:val="it-IT"/>
        </w:rPr>
        <w:t>Lavori con durata fino a 24 mesi: 0,7</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03BDE" w:rsidRDefault="004F24E1" w:rsidP="00BB319C">
      <w:pPr>
        <w:jc w:val="both"/>
        <w:rPr>
          <w:rFonts w:ascii="Arial" w:hAnsi="Arial" w:cs="Arial"/>
          <w:sz w:val="20"/>
          <w:szCs w:val="20"/>
          <w:lang w:val="it-IT"/>
        </w:rPr>
      </w:pPr>
      <w:r w:rsidRPr="00803BDE">
        <w:rPr>
          <w:rFonts w:ascii="Arial" w:hAnsi="Arial" w:cs="Arial"/>
          <w:sz w:val="20"/>
          <w:szCs w:val="20"/>
          <w:lang w:val="it-IT"/>
        </w:rPr>
        <w:t>Lavori con durata fino a 36 mesi: 0,9</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 xml:space="preserve">Il Premio per ciascun Certificato non sarà in ogni caso inferiore ad </w:t>
      </w:r>
      <w:r w:rsidRPr="00803BDE">
        <w:rPr>
          <w:rFonts w:ascii="Arial" w:hAnsi="Arial" w:cs="Arial"/>
          <w:sz w:val="20"/>
          <w:szCs w:val="20"/>
          <w:lang w:val="it-IT"/>
        </w:rPr>
        <w:t>Euro 200,</w:t>
      </w:r>
      <w:r w:rsidRPr="008D7F16">
        <w:rPr>
          <w:rFonts w:ascii="Arial" w:hAnsi="Arial" w:cs="Arial"/>
          <w:sz w:val="20"/>
          <w:szCs w:val="20"/>
          <w:lang w:val="it-IT"/>
        </w:rPr>
        <w:t>00, al lordo delle imposte.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Nel caso in cui l’importo complessivo dell’Opera oggetto del Certificato sia superiore ad Euro 20.000.000,00 il tasso applicato sarà comunicato dagli Assicuratori.</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11 - Gestione del contratto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Ad ogni effetto di legge, le Parti contraenti riconoscono alla General Broker Service S.p.A. il ruolo di cui al D. Lgs. n. 209/2005, relativamente alla conclusione ed alla gestione della presente assicurazione e per tutto il tempo della durata, incluse proroghe, rinnovi, riforme o sostituzioni.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In conseguenza di quanto sopra si conviene espressamente: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il Broker, nell’ambito della normativa richiamata, sia responsabile della rispondenza formale e giuridica dei documenti contrattuali nonché della legittimità della sottoscrizione degli stessi da parte della Società;</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di riconoscere che tutte le comunicazioni che, per legge o per contratto, il Contraente/Assicurato è tenuto a fare alla Società, si intendono valide ed efficaci anche se notificate al Broker;</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il pagamento dei premi dovuti alla Società, per qualsiasi motivo relativo alla presente assicurazione, venga effettuato dal Contraente al Broker. Il pagamento così effettuato ha effetto liberato ai sensi dell’art. 1901 C.C. La Società delegataria o ogni eventuale Società coassicuratrice, delegano quindi esplicitamente il broker, all’incasso del premio, in ottemperanza al comma 2 dell’art. 118 Dlgs 209/2005 e con gli effetti per la Contraente previsti al primo comma del medesimo articolo;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le somme incassate dal broker vengano da questi rimesse agli assicuratori secondo gli accordi vigenti o, in mancanza, entro il giorno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3 “pagamento del premio”;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l’opera del broker, unico intermediario nei rapporti con le Compagnie di Assicurazione, verrà remunerata dalla Compagnie con le quali verranno stipulati, modificati e/o prorogati i contratti, secondo quanto disciplinato dagli accordi tra le stesse e il broker incaricato, o in mancanza, secondo la media delle commissioni riconosciute al broker per analoghi contratti, da almeno 5 imprese con le quali lo stesso ha già stipulato accordi. La remunerazione del broker non dovrà in ogni caso rappresentare un costo aggiuntivo per il Contraente, e andrà dalla Società assorbita nella componente di costo altrimenti identificata nel premio, per gli oneri di distribuzione e produzione;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la gestione dei sinistri, fino a che non diventino vertenze legali, venga curata per conto del Contraente/Assicurato, dal broker: il Broker intratterrà per conto del contraente/Assicurato i rapporti con l’Ufficio Sinistri della Compagnia, al quale rimane riservata la trattazione specifica e la liquidazione dei sinistri.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che il broker ha ottemperato agli obblighi assicurativi di Legge di cui all’Art. 112, comma 3 del Dlgs 209/2005 e si impegna a produrre copia della vigente polizza a semplice richiesta scritta della/e Società in qualunque momento del rapporto;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Il presente articolo sarà privo di efficacia dal momento in cui dovesse venire a mancare l’obbligatoria iscrizione del broker al RUI, istituito presso l’ISVAP con procedimento n. 5 del 16/10/2006.</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12 - Tracciabilità dei flussi finanziari</w:t>
      </w:r>
    </w:p>
    <w:p w:rsidR="004F24E1" w:rsidRPr="008D7F16" w:rsidRDefault="004F24E1" w:rsidP="00BB319C">
      <w:pPr>
        <w:jc w:val="both"/>
        <w:rPr>
          <w:rFonts w:ascii="Arial" w:hAnsi="Arial" w:cs="Arial"/>
          <w:iCs/>
          <w:sz w:val="20"/>
          <w:szCs w:val="20"/>
          <w:lang w:val="it-IT"/>
        </w:rPr>
      </w:pPr>
      <w:r w:rsidRPr="008D7F16">
        <w:rPr>
          <w:rFonts w:ascii="Arial" w:hAnsi="Arial" w:cs="Arial"/>
          <w:iCs/>
          <w:sz w:val="20"/>
          <w:szCs w:val="20"/>
          <w:lang w:val="it-IT"/>
        </w:rPr>
        <w:t>Le parti:</w:t>
      </w:r>
    </w:p>
    <w:p w:rsidR="004F24E1" w:rsidRPr="008D7F16" w:rsidRDefault="004F24E1" w:rsidP="00BB319C">
      <w:pPr>
        <w:jc w:val="both"/>
        <w:rPr>
          <w:rFonts w:ascii="Arial" w:hAnsi="Arial" w:cs="Arial"/>
          <w:iCs/>
          <w:sz w:val="20"/>
          <w:szCs w:val="20"/>
          <w:lang w:val="it-IT"/>
        </w:rPr>
      </w:pPr>
      <w:r w:rsidRPr="008D7F16">
        <w:rPr>
          <w:rFonts w:ascii="Arial" w:hAnsi="Arial" w:cs="Arial"/>
          <w:iCs/>
          <w:sz w:val="20"/>
          <w:szCs w:val="20"/>
          <w:lang w:val="it-IT"/>
        </w:rPr>
        <w:t>L’assicuratore ai sensi e per gli effetti dell’art. 3, comma 7, Legge 136/2010 s.m.i., si impegna a comunicare sia al Broker, intermediario dei premi ai sensi della apposita “clausola broker”, sia alla stazione appaltante, gli estremi identificativi dei conti correnti dedicati di cui all’art.3 comma 1 della medesima Legge, entro sette giorni dalla loro accensione, o nel caso di conti correnti già esistenti, dalla loro prima utilizzazione in operazioni finanziarie relative alla commessa pubblica, nonché, nello stesso termine, le generalità ed il codice fiscale delle persone delegate ad operare su di essi. L’Assicuratore si impegna altresì, a comunicare ogni eventuale variazione relativa ai dati trasmessi.</w:t>
      </w:r>
    </w:p>
    <w:p w:rsidR="004F24E1" w:rsidRPr="008D7F16" w:rsidRDefault="004F24E1" w:rsidP="00BB319C">
      <w:pPr>
        <w:jc w:val="both"/>
        <w:rPr>
          <w:rFonts w:ascii="Arial" w:hAnsi="Arial" w:cs="Arial"/>
          <w:iCs/>
          <w:sz w:val="20"/>
          <w:szCs w:val="20"/>
          <w:lang w:val="it-IT"/>
        </w:rPr>
      </w:pPr>
      <w:r w:rsidRPr="008D7F16">
        <w:rPr>
          <w:rFonts w:ascii="Arial" w:hAnsi="Arial" w:cs="Arial"/>
          <w:iCs/>
          <w:sz w:val="20"/>
          <w:szCs w:val="20"/>
          <w:lang w:val="it-IT"/>
        </w:rPr>
        <w:t xml:space="preserve">Il Broker ai sensi e per gli effetti dell’art. 3, comma 7, Legge 136/2010 s.m.i., si impegna a comunicare alla stazione appaltante ogni eventuale variazione relativa ai dati trasmessi. </w:t>
      </w:r>
    </w:p>
    <w:p w:rsidR="004F24E1" w:rsidRPr="008D7F16" w:rsidRDefault="004F24E1" w:rsidP="00BB319C">
      <w:pPr>
        <w:jc w:val="both"/>
        <w:rPr>
          <w:rFonts w:ascii="Arial" w:hAnsi="Arial" w:cs="Arial"/>
          <w:iCs/>
          <w:sz w:val="20"/>
          <w:szCs w:val="20"/>
          <w:lang w:val="it-IT"/>
        </w:rPr>
      </w:pPr>
      <w:r w:rsidRPr="008D7F16">
        <w:rPr>
          <w:rFonts w:ascii="Arial" w:hAnsi="Arial" w:cs="Arial"/>
          <w:iCs/>
          <w:sz w:val="20"/>
          <w:szCs w:val="20"/>
          <w:lang w:val="it-IT"/>
        </w:rPr>
        <w:t>Il presente contratto, si intenderà risolto di diritto nel caso in cui le transazioni dovessero essere eseguite senza avvalersi di banche o della società Poste italiane Spa., ovvero con altri strumenti di pagamento idonei a consentire la piena tracciabilità delle operazioni.</w:t>
      </w:r>
    </w:p>
    <w:p w:rsidR="004F24E1" w:rsidRPr="008D7F16" w:rsidRDefault="004F24E1" w:rsidP="00BB319C">
      <w:pPr>
        <w:jc w:val="both"/>
        <w:rPr>
          <w:rFonts w:ascii="Arial" w:hAnsi="Arial" w:cs="Arial"/>
          <w:iCs/>
          <w:sz w:val="20"/>
          <w:szCs w:val="20"/>
          <w:lang w:val="it-IT"/>
        </w:rPr>
      </w:pPr>
      <w:r w:rsidRPr="008D7F16">
        <w:rPr>
          <w:rFonts w:ascii="Arial" w:hAnsi="Arial" w:cs="Arial"/>
          <w:iCs/>
          <w:sz w:val="20"/>
          <w:szCs w:val="20"/>
          <w:lang w:val="it-IT"/>
        </w:rPr>
        <w:t>L’appaltatore, il subappaltatore o il subcontraente che ha notizia dell’inadempimento della propria controparte agli obblighi di tracciabilità finanziaria di cui al presente articolo ne dà immediata comunicazione alla stazione appaltante e alla prefettura-ufficio territoriale del Governo</w:t>
      </w:r>
      <w:ins w:id="89" w:author="Unknown" w:date="2010-10-20T14:21:00Z">
        <w:r w:rsidRPr="008D7F16">
          <w:rPr>
            <w:rFonts w:ascii="Arial" w:hAnsi="Arial" w:cs="Arial"/>
            <w:iCs/>
            <w:sz w:val="20"/>
            <w:szCs w:val="20"/>
            <w:lang w:val="it-IT"/>
          </w:rPr>
          <w:t xml:space="preserve"> </w:t>
        </w:r>
      </w:ins>
      <w:r w:rsidRPr="008D7F16">
        <w:rPr>
          <w:rFonts w:ascii="Arial" w:hAnsi="Arial" w:cs="Arial"/>
          <w:iCs/>
          <w:sz w:val="20"/>
          <w:szCs w:val="20"/>
          <w:lang w:val="it-IT"/>
        </w:rPr>
        <w:t>della provincia ove ha sede la stazione appaltante o l’amministrazione concedente.</w:t>
      </w:r>
    </w:p>
    <w:p w:rsidR="004F24E1" w:rsidRPr="008D7F16" w:rsidRDefault="004F24E1" w:rsidP="00BB319C">
      <w:pPr>
        <w:jc w:val="both"/>
        <w:rPr>
          <w:rFonts w:ascii="Arial" w:hAnsi="Arial" w:cs="Arial"/>
          <w:iCs/>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13 - Clausola risolutiva espressa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Il presente contratto si intenderà risolto di diritto ex Art. 1456 C.C. e s.s. in tutti i casi in cui le transazioni siano eseguite senza avvalersi dell’ausilio di Istituti Bancari o della società Poste Italiane S.p.A. e comunque si accerti il mancato rispetto degli adempimenti di cui all’Art. 12 che precede.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Il Contraente, gli Assicuratori, l’eventuale Intermediario e comunque ogni soggetto connesso al presente contratto che abbia notizia dell’inadempimento della propria controparte agli obblighi di tracciabilità finanziaria previsti dalla L. 136/2010 deve manifestare immediatamente la volontà di avvalersi della clausola risolutiva, informandone, a mezzo comunicazione scritta, il Contraente e/o gli Assicuratori e la Prefettura o l’Ufficio Territoriale del Governo territorialmente competente.</w:t>
      </w:r>
    </w:p>
    <w:p w:rsidR="004F24E1" w:rsidRPr="008D7F16" w:rsidRDefault="004F24E1" w:rsidP="00BB319C">
      <w:pPr>
        <w:jc w:val="both"/>
        <w:rPr>
          <w:rFonts w:ascii="Arial" w:hAnsi="Arial" w:cs="Arial"/>
          <w:sz w:val="20"/>
          <w:szCs w:val="20"/>
          <w:lang w:val="it-IT"/>
        </w:rPr>
      </w:pPr>
    </w:p>
    <w:p w:rsidR="004F24E1" w:rsidRPr="00161196" w:rsidRDefault="004F24E1" w:rsidP="00BB319C">
      <w:pPr>
        <w:jc w:val="both"/>
        <w:rPr>
          <w:rFonts w:ascii="Arial" w:hAnsi="Arial" w:cs="Arial"/>
          <w:sz w:val="20"/>
          <w:szCs w:val="20"/>
        </w:rPr>
      </w:pPr>
      <w:r w:rsidRPr="008D7F16">
        <w:rPr>
          <w:rFonts w:ascii="Arial" w:hAnsi="Arial" w:cs="Arial"/>
          <w:spacing w:val="-49"/>
          <w:sz w:val="20"/>
          <w:szCs w:val="20"/>
          <w:lang w:val="it-IT"/>
        </w:rPr>
        <w:t xml:space="preserve"> </w:t>
      </w:r>
      <w:r>
        <w:rPr>
          <w:noProof/>
          <w:lang w:val="it-IT"/>
        </w:rPr>
      </w:r>
      <w:r w:rsidRPr="00D52165">
        <w:rPr>
          <w:rFonts w:ascii="Arial" w:hAnsi="Arial" w:cs="Arial"/>
          <w:noProof/>
          <w:spacing w:val="-49"/>
          <w:sz w:val="20"/>
          <w:szCs w:val="20"/>
          <w:lang w:val="it-IT"/>
        </w:rPr>
        <w:pict>
          <v:shape id="Text Box 13" o:spid="_x0000_s1034" type="#_x0000_t202" style="width:480pt;height:30pt;visibility:visible;mso-position-horizontal-relative:char;mso-position-vertical-relative:line" filled="f" strokeweight=".16936mm">
            <v:textbox inset="0,0,0,0">
              <w:txbxContent>
                <w:p w:rsidR="004F24E1" w:rsidRPr="008D7F16" w:rsidRDefault="004F24E1" w:rsidP="00BB319C">
                  <w:pPr>
                    <w:jc w:val="center"/>
                    <w:rPr>
                      <w:rFonts w:ascii="Arial" w:hAnsi="Arial" w:cs="Arial"/>
                      <w:sz w:val="20"/>
                      <w:szCs w:val="20"/>
                      <w:lang w:val="it-IT"/>
                    </w:rPr>
                  </w:pPr>
                  <w:r w:rsidRPr="008D7F16">
                    <w:rPr>
                      <w:rFonts w:ascii="Arial" w:hAnsi="Arial" w:cs="Arial"/>
                      <w:sz w:val="20"/>
                      <w:szCs w:val="20"/>
                      <w:lang w:val="it-IT"/>
                    </w:rPr>
                    <w:t>NORME CHE REGOLANO L’ASSICURAZIONE DELLA RESPONSABILITÀ PROFESSIONALE DEL PROGETTISTA INTERNO ALLA STAZIONE APPALTANTE</w:t>
                  </w:r>
                </w:p>
              </w:txbxContent>
            </v:textbox>
            <w10:anchorlock/>
          </v:shape>
        </w:pict>
      </w:r>
    </w:p>
    <w:p w:rsidR="004F24E1" w:rsidRPr="00161196" w:rsidRDefault="004F24E1" w:rsidP="00BB319C">
      <w:pPr>
        <w:jc w:val="both"/>
        <w:rPr>
          <w:rFonts w:ascii="Arial" w:hAnsi="Arial" w:cs="Arial"/>
          <w:sz w:val="20"/>
          <w:szCs w:val="20"/>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14 - Oggetto dell’Assicurazione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Gli Assicuratori si obbligano a tenere indenne l’Assicurato di quanto questi sia tenuto a risarcire a terzi per le Perdite Patrimoniali ed i Danni Materiali causati a seguito di errori od omissioni, anche delle persone di cui l’Assicurato debba rispondere, nello svolgimento dell’attività di progettazione dell’Opera indicata in ciascuna Scheda Tecnica, compresi gli errori od omissioni che abbiano determinato a carico della Stazione Appaltante nuove spese di progettazione e/o maggiori costi.</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15 - Inizio e termine della garanzia - Forma “claims made”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L’Assicurazione vale per le richieste di risarcimento pervenute all’Assicurato e comunicate agli Assicuratori per la prima volta nel corso del periodo di validità del Certificato, a condizione che tali richieste siano relative a fatti posti in essere successivamente alla data di affidamento della progettazione e che non siano state ancora presentate all’Assicurato alla data di decorrenza del Certificato.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L'Assicurazione è altresì operante per le richieste di risarcimento pervenute all’Assicurato e denunciate agli Assicuratori fino alle ore 24.00 del giorno di emissione del certificato di collaudo provvisorio o del certificato di regolare esecuzione ma in ogni caso non oltre i 12 mesi successivi alla scadenza del Certificato, e purché le richieste di risarcimento siano afferenti ad errori od omissioni posti in essere dall’Assicurato durante il periodo compreso tra la data di affidamento  della progettazione e la data di scadenza del</w:t>
      </w:r>
      <w:r w:rsidRPr="008D7F16">
        <w:rPr>
          <w:rFonts w:ascii="Arial" w:hAnsi="Arial" w:cs="Arial"/>
          <w:spacing w:val="-23"/>
          <w:sz w:val="20"/>
          <w:szCs w:val="20"/>
          <w:lang w:val="it-IT"/>
        </w:rPr>
        <w:t xml:space="preserve"> </w:t>
      </w:r>
      <w:r w:rsidRPr="008D7F16">
        <w:rPr>
          <w:rFonts w:ascii="Arial" w:hAnsi="Arial" w:cs="Arial"/>
          <w:sz w:val="20"/>
          <w:szCs w:val="20"/>
          <w:lang w:val="it-IT"/>
        </w:rPr>
        <w:t>Certificato.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Qualora, per qualsiasi motivo, il certificato di collaudo provvisorio o il certificato di regolare esecuzione non siano emessi entro i 12 mesi successivi alla data prevista per l’ultimazione dei lavori, l’Assicurato e/o il Contraente possono chiedere una proroga della copertura assicurativa che gli Assicuratori s'impegnano a concedere alle condizioni che saranno concordate.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Agli effetti di quanto disposto dagli Artt. 1892 e 1893 C.C., l’Assicurato dichiara di non avere ricevuto alcuna richiesta di risarcimento, né di essere a conoscenza di alcun elemento che possa far supporre il sorgere dell’obbligo di risarcimento, per fatto a lui imputabile, al momento della stipula della Polizza.</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16 - Massimale e Franchigia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 presente garanzia è prestata per un Massimale pari a quanto indicato in ciascuna Scheda Tecnica, comunque non superiore al 10% del costo di costruzione dell’Opera progettata. Il Massimale rappresenta la massima esposizione degli Assicuratori per l’intero periodo di validità del Certificato. L’Assicurazione è soggetta alla Franchigia indicata in ciascuna Scheda Tecnica che, per ogni Sinistro, resta a carico dell’Assicurato.</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17 - Estensione territoriale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L'Assicurazione vale per gli incarichi di progettazione relativi ad Opere da realizzarsi nell'ambito del territorio della Repubblica Italiana, salvo i casi di cui al D.P.R. 207/2010, Parte VI.</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18 - Rischi esclusi dall’Assicurazione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Gli Assicuratori non risponderanno per i Sinistri relativi 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Opere la cui progettazione venga affidata con procedura giudizialmente riconosciuta viziata da violazione delle specifiche norme in materia dettate dalla legge o da incompetenza o da eccesso di</w:t>
      </w:r>
      <w:r w:rsidRPr="008D7F16">
        <w:rPr>
          <w:rFonts w:ascii="Arial" w:hAnsi="Arial" w:cs="Arial"/>
          <w:spacing w:val="-29"/>
          <w:sz w:val="20"/>
          <w:szCs w:val="20"/>
          <w:lang w:val="it-IT"/>
        </w:rPr>
        <w:t xml:space="preserve"> </w:t>
      </w:r>
      <w:r w:rsidRPr="008D7F16">
        <w:rPr>
          <w:rFonts w:ascii="Arial" w:hAnsi="Arial" w:cs="Arial"/>
          <w:sz w:val="20"/>
          <w:szCs w:val="20"/>
          <w:lang w:val="it-IT"/>
        </w:rPr>
        <w:t>potere;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Opere la cui realizzazione venga affidata con procedura giudizialmente riconosciuta viziata da violazione delle specifiche norme in materia dettate dalla legge o da incompetenza o da eccesso di</w:t>
      </w:r>
      <w:r w:rsidRPr="008D7F16">
        <w:rPr>
          <w:rFonts w:ascii="Arial" w:hAnsi="Arial" w:cs="Arial"/>
          <w:spacing w:val="-29"/>
          <w:sz w:val="20"/>
          <w:szCs w:val="20"/>
          <w:lang w:val="it-IT"/>
        </w:rPr>
        <w:t xml:space="preserve"> </w:t>
      </w:r>
      <w:r w:rsidRPr="008D7F16">
        <w:rPr>
          <w:rFonts w:ascii="Arial" w:hAnsi="Arial" w:cs="Arial"/>
          <w:sz w:val="20"/>
          <w:szCs w:val="20"/>
          <w:lang w:val="it-IT"/>
        </w:rPr>
        <w:t>potere;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Opere i cui lavori siano eseguiti da imprese di cui l’Assicurato, il coniuge, i genitori, i figli, nonché qualsiasi altro parente ed affine se con essi convivente sia proprietario, amministratore, legale rappresentante, socio a responsabilità</w:t>
      </w:r>
      <w:r w:rsidRPr="008D7F16">
        <w:rPr>
          <w:rFonts w:ascii="Arial" w:hAnsi="Arial" w:cs="Arial"/>
          <w:spacing w:val="-10"/>
          <w:sz w:val="20"/>
          <w:szCs w:val="20"/>
          <w:lang w:val="it-IT"/>
        </w:rPr>
        <w:t xml:space="preserve"> </w:t>
      </w:r>
      <w:r w:rsidRPr="008D7F16">
        <w:rPr>
          <w:rFonts w:ascii="Arial" w:hAnsi="Arial" w:cs="Arial"/>
          <w:sz w:val="20"/>
          <w:szCs w:val="20"/>
          <w:lang w:val="it-IT"/>
        </w:rPr>
        <w:t>illimitata;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morte, malattia, infermità o lesioni fisiche o perdita o danneggiamento a beni materiali, determinati da fatti non direttamente imputabili ad un obbligo di natura</w:t>
      </w:r>
      <w:r w:rsidRPr="008D7F16">
        <w:rPr>
          <w:rFonts w:ascii="Arial" w:hAnsi="Arial" w:cs="Arial"/>
          <w:spacing w:val="-27"/>
          <w:sz w:val="20"/>
          <w:szCs w:val="20"/>
          <w:lang w:val="it-IT"/>
        </w:rPr>
        <w:t xml:space="preserve"> </w:t>
      </w:r>
      <w:r w:rsidRPr="008D7F16">
        <w:rPr>
          <w:rFonts w:ascii="Arial" w:hAnsi="Arial" w:cs="Arial"/>
          <w:sz w:val="20"/>
          <w:szCs w:val="20"/>
          <w:lang w:val="it-IT"/>
        </w:rPr>
        <w:t>professionale;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errori od omissioni imputabili all’Assicurato a titolo di dolo accertato con provvedimento definitivo dell’autorità competente;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fatti o circostanze pregressi già noti all’Assicurato alla data di decorrenza del</w:t>
      </w:r>
      <w:r w:rsidRPr="008D7F16">
        <w:rPr>
          <w:rFonts w:ascii="Arial" w:hAnsi="Arial" w:cs="Arial"/>
          <w:spacing w:val="-25"/>
          <w:sz w:val="20"/>
          <w:szCs w:val="20"/>
          <w:lang w:val="it-IT"/>
        </w:rPr>
        <w:t xml:space="preserve"> </w:t>
      </w:r>
      <w:r w:rsidRPr="008D7F16">
        <w:rPr>
          <w:rFonts w:ascii="Arial" w:hAnsi="Arial" w:cs="Arial"/>
          <w:sz w:val="20"/>
          <w:szCs w:val="20"/>
          <w:lang w:val="it-IT"/>
        </w:rPr>
        <w:t>Certificato;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inquinamento di qualsiasi genere di aria, acqua o suolo, interruzione, impoverimento o deviazione di sorgenti e corsi</w:t>
      </w:r>
      <w:r w:rsidRPr="008D7F16">
        <w:rPr>
          <w:rFonts w:ascii="Arial" w:hAnsi="Arial" w:cs="Arial"/>
          <w:spacing w:val="25"/>
          <w:sz w:val="20"/>
          <w:szCs w:val="20"/>
          <w:lang w:val="it-IT"/>
        </w:rPr>
        <w:t xml:space="preserve"> </w:t>
      </w:r>
      <w:r w:rsidRPr="008D7F16">
        <w:rPr>
          <w:rFonts w:ascii="Arial" w:hAnsi="Arial" w:cs="Arial"/>
          <w:sz w:val="20"/>
          <w:szCs w:val="20"/>
          <w:lang w:val="it-IT"/>
        </w:rPr>
        <w:t>di</w:t>
      </w:r>
      <w:r w:rsidRPr="008D7F16">
        <w:rPr>
          <w:rFonts w:ascii="Arial" w:hAnsi="Arial" w:cs="Arial"/>
          <w:spacing w:val="25"/>
          <w:sz w:val="20"/>
          <w:szCs w:val="20"/>
          <w:lang w:val="it-IT"/>
        </w:rPr>
        <w:t xml:space="preserve"> </w:t>
      </w:r>
      <w:r w:rsidRPr="008D7F16">
        <w:rPr>
          <w:rFonts w:ascii="Arial" w:hAnsi="Arial" w:cs="Arial"/>
          <w:sz w:val="20"/>
          <w:szCs w:val="20"/>
          <w:lang w:val="it-IT"/>
        </w:rPr>
        <w:t>acqua,</w:t>
      </w:r>
      <w:r w:rsidRPr="008D7F16">
        <w:rPr>
          <w:rFonts w:ascii="Arial" w:hAnsi="Arial" w:cs="Arial"/>
          <w:spacing w:val="26"/>
          <w:sz w:val="20"/>
          <w:szCs w:val="20"/>
          <w:lang w:val="it-IT"/>
        </w:rPr>
        <w:t xml:space="preserve"> </w:t>
      </w:r>
      <w:r w:rsidRPr="008D7F16">
        <w:rPr>
          <w:rFonts w:ascii="Arial" w:hAnsi="Arial" w:cs="Arial"/>
          <w:sz w:val="20"/>
          <w:szCs w:val="20"/>
          <w:lang w:val="it-IT"/>
        </w:rPr>
        <w:t>alterazioni</w:t>
      </w:r>
      <w:r w:rsidRPr="008D7F16">
        <w:rPr>
          <w:rFonts w:ascii="Arial" w:hAnsi="Arial" w:cs="Arial"/>
          <w:spacing w:val="25"/>
          <w:sz w:val="20"/>
          <w:szCs w:val="20"/>
          <w:lang w:val="it-IT"/>
        </w:rPr>
        <w:t xml:space="preserve"> </w:t>
      </w:r>
      <w:r w:rsidRPr="008D7F16">
        <w:rPr>
          <w:rFonts w:ascii="Arial" w:hAnsi="Arial" w:cs="Arial"/>
          <w:sz w:val="20"/>
          <w:szCs w:val="20"/>
          <w:lang w:val="it-IT"/>
        </w:rPr>
        <w:t>od</w:t>
      </w:r>
      <w:r w:rsidRPr="008D7F16">
        <w:rPr>
          <w:rFonts w:ascii="Arial" w:hAnsi="Arial" w:cs="Arial"/>
          <w:spacing w:val="26"/>
          <w:sz w:val="20"/>
          <w:szCs w:val="20"/>
          <w:lang w:val="it-IT"/>
        </w:rPr>
        <w:t xml:space="preserve"> </w:t>
      </w:r>
      <w:r w:rsidRPr="008D7F16">
        <w:rPr>
          <w:rFonts w:ascii="Arial" w:hAnsi="Arial" w:cs="Arial"/>
          <w:sz w:val="20"/>
          <w:szCs w:val="20"/>
          <w:lang w:val="it-IT"/>
        </w:rPr>
        <w:t>impoverimento</w:t>
      </w:r>
      <w:r w:rsidRPr="008D7F16">
        <w:rPr>
          <w:rFonts w:ascii="Arial" w:hAnsi="Arial" w:cs="Arial"/>
          <w:spacing w:val="26"/>
          <w:sz w:val="20"/>
          <w:szCs w:val="20"/>
          <w:lang w:val="it-IT"/>
        </w:rPr>
        <w:t xml:space="preserve"> </w:t>
      </w:r>
      <w:r w:rsidRPr="008D7F16">
        <w:rPr>
          <w:rFonts w:ascii="Arial" w:hAnsi="Arial" w:cs="Arial"/>
          <w:sz w:val="20"/>
          <w:szCs w:val="20"/>
          <w:lang w:val="it-IT"/>
        </w:rPr>
        <w:t>di</w:t>
      </w:r>
      <w:r w:rsidRPr="008D7F16">
        <w:rPr>
          <w:rFonts w:ascii="Arial" w:hAnsi="Arial" w:cs="Arial"/>
          <w:spacing w:val="25"/>
          <w:sz w:val="20"/>
          <w:szCs w:val="20"/>
          <w:lang w:val="it-IT"/>
        </w:rPr>
        <w:t xml:space="preserve"> </w:t>
      </w:r>
      <w:r w:rsidRPr="008D7F16">
        <w:rPr>
          <w:rFonts w:ascii="Arial" w:hAnsi="Arial" w:cs="Arial"/>
          <w:sz w:val="20"/>
          <w:szCs w:val="20"/>
          <w:lang w:val="it-IT"/>
        </w:rPr>
        <w:t>falde</w:t>
      </w:r>
      <w:r w:rsidRPr="008D7F16">
        <w:rPr>
          <w:rFonts w:ascii="Arial" w:hAnsi="Arial" w:cs="Arial"/>
          <w:spacing w:val="24"/>
          <w:sz w:val="20"/>
          <w:szCs w:val="20"/>
          <w:lang w:val="it-IT"/>
        </w:rPr>
        <w:t xml:space="preserve"> </w:t>
      </w:r>
      <w:r w:rsidRPr="008D7F16">
        <w:rPr>
          <w:rFonts w:ascii="Arial" w:hAnsi="Arial" w:cs="Arial"/>
          <w:sz w:val="20"/>
          <w:szCs w:val="20"/>
          <w:lang w:val="it-IT"/>
        </w:rPr>
        <w:t>acquifere,</w:t>
      </w:r>
      <w:r w:rsidRPr="008D7F16">
        <w:rPr>
          <w:rFonts w:ascii="Arial" w:hAnsi="Arial" w:cs="Arial"/>
          <w:spacing w:val="26"/>
          <w:sz w:val="20"/>
          <w:szCs w:val="20"/>
          <w:lang w:val="it-IT"/>
        </w:rPr>
        <w:t xml:space="preserve"> </w:t>
      </w:r>
      <w:r w:rsidRPr="008D7F16">
        <w:rPr>
          <w:rFonts w:ascii="Arial" w:hAnsi="Arial" w:cs="Arial"/>
          <w:sz w:val="20"/>
          <w:szCs w:val="20"/>
          <w:lang w:val="it-IT"/>
        </w:rPr>
        <w:t>di</w:t>
      </w:r>
      <w:r w:rsidRPr="008D7F16">
        <w:rPr>
          <w:rFonts w:ascii="Arial" w:hAnsi="Arial" w:cs="Arial"/>
          <w:spacing w:val="25"/>
          <w:sz w:val="20"/>
          <w:szCs w:val="20"/>
          <w:lang w:val="it-IT"/>
        </w:rPr>
        <w:t xml:space="preserve"> </w:t>
      </w:r>
      <w:r w:rsidRPr="008D7F16">
        <w:rPr>
          <w:rFonts w:ascii="Arial" w:hAnsi="Arial" w:cs="Arial"/>
          <w:sz w:val="20"/>
          <w:szCs w:val="20"/>
          <w:lang w:val="it-IT"/>
        </w:rPr>
        <w:t>giacimenti</w:t>
      </w:r>
      <w:r w:rsidRPr="008D7F16">
        <w:rPr>
          <w:rFonts w:ascii="Arial" w:hAnsi="Arial" w:cs="Arial"/>
          <w:spacing w:val="28"/>
          <w:sz w:val="20"/>
          <w:szCs w:val="20"/>
          <w:lang w:val="it-IT"/>
        </w:rPr>
        <w:t xml:space="preserve"> </w:t>
      </w:r>
      <w:r w:rsidRPr="008D7F16">
        <w:rPr>
          <w:rFonts w:ascii="Arial" w:hAnsi="Arial" w:cs="Arial"/>
          <w:sz w:val="20"/>
          <w:szCs w:val="20"/>
          <w:lang w:val="it-IT"/>
        </w:rPr>
        <w:t>minerari</w:t>
      </w:r>
      <w:r w:rsidRPr="008D7F16">
        <w:rPr>
          <w:rFonts w:ascii="Arial" w:hAnsi="Arial" w:cs="Arial"/>
          <w:spacing w:val="27"/>
          <w:sz w:val="20"/>
          <w:szCs w:val="20"/>
          <w:lang w:val="it-IT"/>
        </w:rPr>
        <w:t xml:space="preserve"> </w:t>
      </w:r>
      <w:r w:rsidRPr="008D7F16">
        <w:rPr>
          <w:rFonts w:ascii="Arial" w:hAnsi="Arial" w:cs="Arial"/>
          <w:sz w:val="20"/>
          <w:szCs w:val="20"/>
          <w:lang w:val="it-IT"/>
        </w:rPr>
        <w:t>ed</w:t>
      </w:r>
      <w:r w:rsidRPr="008D7F16">
        <w:rPr>
          <w:rFonts w:ascii="Arial" w:hAnsi="Arial" w:cs="Arial"/>
          <w:spacing w:val="26"/>
          <w:sz w:val="20"/>
          <w:szCs w:val="20"/>
          <w:lang w:val="it-IT"/>
        </w:rPr>
        <w:t xml:space="preserve"> </w:t>
      </w:r>
      <w:r w:rsidRPr="008D7F16">
        <w:rPr>
          <w:rFonts w:ascii="Arial" w:hAnsi="Arial" w:cs="Arial"/>
          <w:sz w:val="20"/>
          <w:szCs w:val="20"/>
          <w:lang w:val="it-IT"/>
        </w:rPr>
        <w:t>in</w:t>
      </w:r>
      <w:r w:rsidRPr="008D7F16">
        <w:rPr>
          <w:rFonts w:ascii="Arial" w:hAnsi="Arial" w:cs="Arial"/>
          <w:spacing w:val="26"/>
          <w:sz w:val="20"/>
          <w:szCs w:val="20"/>
          <w:lang w:val="it-IT"/>
        </w:rPr>
        <w:t xml:space="preserve"> </w:t>
      </w:r>
      <w:r w:rsidRPr="008D7F16">
        <w:rPr>
          <w:rFonts w:ascii="Arial" w:hAnsi="Arial" w:cs="Arial"/>
          <w:sz w:val="20"/>
          <w:szCs w:val="20"/>
          <w:lang w:val="it-IT"/>
        </w:rPr>
        <w:t>genere</w:t>
      </w:r>
      <w:r w:rsidRPr="008D7F16">
        <w:rPr>
          <w:rFonts w:ascii="Arial" w:hAnsi="Arial" w:cs="Arial"/>
          <w:spacing w:val="24"/>
          <w:sz w:val="20"/>
          <w:szCs w:val="20"/>
          <w:lang w:val="it-IT"/>
        </w:rPr>
        <w:t xml:space="preserve"> </w:t>
      </w:r>
      <w:r w:rsidRPr="008D7F16">
        <w:rPr>
          <w:rFonts w:ascii="Arial" w:hAnsi="Arial" w:cs="Arial"/>
          <w:sz w:val="20"/>
          <w:szCs w:val="20"/>
          <w:lang w:val="it-IT"/>
        </w:rPr>
        <w:t>di</w:t>
      </w:r>
      <w:r w:rsidRPr="008D7F16">
        <w:rPr>
          <w:rFonts w:ascii="Arial" w:hAnsi="Arial" w:cs="Arial"/>
          <w:spacing w:val="25"/>
          <w:sz w:val="20"/>
          <w:szCs w:val="20"/>
          <w:lang w:val="it-IT"/>
        </w:rPr>
        <w:t xml:space="preserve"> </w:t>
      </w:r>
      <w:r w:rsidRPr="008D7F16">
        <w:rPr>
          <w:rFonts w:ascii="Arial" w:hAnsi="Arial" w:cs="Arial"/>
          <w:sz w:val="20"/>
          <w:szCs w:val="20"/>
          <w:lang w:val="it-IT"/>
        </w:rPr>
        <w:t>quanto trovasi nel sottosuolo suscettibile di sfruttamento, danni ambientali in generale;</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presenza</w:t>
      </w:r>
      <w:r w:rsidRPr="008D7F16">
        <w:rPr>
          <w:rFonts w:ascii="Arial" w:hAnsi="Arial" w:cs="Arial"/>
          <w:spacing w:val="-3"/>
          <w:sz w:val="20"/>
          <w:szCs w:val="20"/>
          <w:lang w:val="it-IT"/>
        </w:rPr>
        <w:t xml:space="preserve"> </w:t>
      </w:r>
      <w:r w:rsidRPr="008D7F16">
        <w:rPr>
          <w:rFonts w:ascii="Arial" w:hAnsi="Arial" w:cs="Arial"/>
          <w:sz w:val="20"/>
          <w:szCs w:val="20"/>
          <w:lang w:val="it-IT"/>
        </w:rPr>
        <w:t>od</w:t>
      </w:r>
      <w:r w:rsidRPr="008D7F16">
        <w:rPr>
          <w:rFonts w:ascii="Arial" w:hAnsi="Arial" w:cs="Arial"/>
          <w:spacing w:val="-3"/>
          <w:sz w:val="20"/>
          <w:szCs w:val="20"/>
          <w:lang w:val="it-IT"/>
        </w:rPr>
        <w:t xml:space="preserve"> </w:t>
      </w:r>
      <w:r w:rsidRPr="008D7F16">
        <w:rPr>
          <w:rFonts w:ascii="Arial" w:hAnsi="Arial" w:cs="Arial"/>
          <w:sz w:val="20"/>
          <w:szCs w:val="20"/>
          <w:lang w:val="it-IT"/>
        </w:rPr>
        <w:t>effetti,</w:t>
      </w:r>
      <w:r w:rsidRPr="008D7F16">
        <w:rPr>
          <w:rFonts w:ascii="Arial" w:hAnsi="Arial" w:cs="Arial"/>
          <w:spacing w:val="-3"/>
          <w:sz w:val="20"/>
          <w:szCs w:val="20"/>
          <w:lang w:val="it-IT"/>
        </w:rPr>
        <w:t xml:space="preserve"> </w:t>
      </w:r>
      <w:r w:rsidRPr="008D7F16">
        <w:rPr>
          <w:rFonts w:ascii="Arial" w:hAnsi="Arial" w:cs="Arial"/>
          <w:sz w:val="20"/>
          <w:szCs w:val="20"/>
          <w:lang w:val="it-IT"/>
        </w:rPr>
        <w:t>diretti</w:t>
      </w:r>
      <w:r w:rsidRPr="008D7F16">
        <w:rPr>
          <w:rFonts w:ascii="Arial" w:hAnsi="Arial" w:cs="Arial"/>
          <w:spacing w:val="-1"/>
          <w:sz w:val="20"/>
          <w:szCs w:val="20"/>
          <w:lang w:val="it-IT"/>
        </w:rPr>
        <w:t xml:space="preserve"> </w:t>
      </w:r>
      <w:r w:rsidRPr="008D7F16">
        <w:rPr>
          <w:rFonts w:ascii="Arial" w:hAnsi="Arial" w:cs="Arial"/>
          <w:sz w:val="20"/>
          <w:szCs w:val="20"/>
          <w:lang w:val="it-IT"/>
        </w:rPr>
        <w:t>e</w:t>
      </w:r>
      <w:r w:rsidRPr="008D7F16">
        <w:rPr>
          <w:rFonts w:ascii="Arial" w:hAnsi="Arial" w:cs="Arial"/>
          <w:spacing w:val="-4"/>
          <w:sz w:val="20"/>
          <w:szCs w:val="20"/>
          <w:lang w:val="it-IT"/>
        </w:rPr>
        <w:t xml:space="preserve"> </w:t>
      </w:r>
      <w:r w:rsidRPr="008D7F16">
        <w:rPr>
          <w:rFonts w:ascii="Arial" w:hAnsi="Arial" w:cs="Arial"/>
          <w:sz w:val="20"/>
          <w:szCs w:val="20"/>
          <w:lang w:val="it-IT"/>
        </w:rPr>
        <w:t>indiretti,</w:t>
      </w:r>
      <w:r w:rsidRPr="008D7F16">
        <w:rPr>
          <w:rFonts w:ascii="Arial" w:hAnsi="Arial" w:cs="Arial"/>
          <w:spacing w:val="-3"/>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amianto</w:t>
      </w:r>
      <w:r w:rsidRPr="008D7F16">
        <w:rPr>
          <w:rFonts w:ascii="Arial" w:hAnsi="Arial" w:cs="Arial"/>
          <w:spacing w:val="-3"/>
          <w:sz w:val="20"/>
          <w:szCs w:val="20"/>
          <w:lang w:val="it-IT"/>
        </w:rPr>
        <w:t xml:space="preserve"> </w:t>
      </w:r>
      <w:r w:rsidRPr="008D7F16">
        <w:rPr>
          <w:rFonts w:ascii="Arial" w:hAnsi="Arial" w:cs="Arial"/>
          <w:sz w:val="20"/>
          <w:szCs w:val="20"/>
          <w:lang w:val="it-IT"/>
        </w:rPr>
        <w:t>o</w:t>
      </w:r>
      <w:r w:rsidRPr="008D7F16">
        <w:rPr>
          <w:rFonts w:ascii="Arial" w:hAnsi="Arial" w:cs="Arial"/>
          <w:spacing w:val="-3"/>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muffa</w:t>
      </w:r>
      <w:r w:rsidRPr="008D7F16">
        <w:rPr>
          <w:rFonts w:ascii="Arial" w:hAnsi="Arial" w:cs="Arial"/>
          <w:spacing w:val="-3"/>
          <w:sz w:val="20"/>
          <w:szCs w:val="20"/>
          <w:lang w:val="it-IT"/>
        </w:rPr>
        <w:t xml:space="preserve"> </w:t>
      </w:r>
      <w:r w:rsidRPr="008D7F16">
        <w:rPr>
          <w:rFonts w:ascii="Arial" w:hAnsi="Arial" w:cs="Arial"/>
          <w:sz w:val="20"/>
          <w:szCs w:val="20"/>
          <w:lang w:val="it-IT"/>
        </w:rPr>
        <w:t>tossica</w:t>
      </w:r>
      <w:r w:rsidRPr="008D7F16">
        <w:rPr>
          <w:rFonts w:ascii="Arial" w:hAnsi="Arial" w:cs="Arial"/>
          <w:spacing w:val="-4"/>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qualsiasi</w:t>
      </w:r>
      <w:r w:rsidRPr="008D7F16">
        <w:rPr>
          <w:rFonts w:ascii="Arial" w:hAnsi="Arial" w:cs="Arial"/>
          <w:spacing w:val="-4"/>
          <w:sz w:val="20"/>
          <w:szCs w:val="20"/>
          <w:lang w:val="it-IT"/>
        </w:rPr>
        <w:t xml:space="preserve"> </w:t>
      </w:r>
      <w:r w:rsidRPr="008D7F16">
        <w:rPr>
          <w:rFonts w:ascii="Arial" w:hAnsi="Arial" w:cs="Arial"/>
          <w:sz w:val="20"/>
          <w:szCs w:val="20"/>
          <w:lang w:val="it-IT"/>
        </w:rPr>
        <w:t>tipo;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sviluppo di energia nucleare o di</w:t>
      </w:r>
      <w:r w:rsidRPr="008D7F16">
        <w:rPr>
          <w:rFonts w:ascii="Arial" w:hAnsi="Arial" w:cs="Arial"/>
          <w:spacing w:val="-17"/>
          <w:sz w:val="20"/>
          <w:szCs w:val="20"/>
          <w:lang w:val="it-IT"/>
        </w:rPr>
        <w:t xml:space="preserve"> </w:t>
      </w:r>
      <w:r w:rsidRPr="008D7F16">
        <w:rPr>
          <w:rFonts w:ascii="Arial" w:hAnsi="Arial" w:cs="Arial"/>
          <w:sz w:val="20"/>
          <w:szCs w:val="20"/>
          <w:lang w:val="it-IT"/>
        </w:rPr>
        <w:t>radioattività.</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19 - Vincolo di solidarietà</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In caso di responsabilità solidale con altri soggetti, l'Assicurazione vale esclusivamente per la quota parte attribuibile all’Assicurato.</w:t>
      </w:r>
    </w:p>
    <w:p w:rsidR="004F24E1" w:rsidRPr="008D7F16" w:rsidRDefault="004F24E1" w:rsidP="00BB319C">
      <w:pPr>
        <w:jc w:val="both"/>
        <w:rPr>
          <w:rFonts w:ascii="Arial" w:hAnsi="Arial" w:cs="Arial"/>
          <w:sz w:val="20"/>
          <w:szCs w:val="20"/>
          <w:lang w:val="it-IT"/>
        </w:rPr>
      </w:pPr>
    </w:p>
    <w:p w:rsidR="004F24E1" w:rsidRPr="008D7F16" w:rsidRDefault="004F24E1" w:rsidP="00BB319C">
      <w:pPr>
        <w:jc w:val="both"/>
        <w:rPr>
          <w:rFonts w:ascii="Arial" w:hAnsi="Arial" w:cs="Arial"/>
          <w:b/>
          <w:sz w:val="20"/>
          <w:szCs w:val="20"/>
          <w:lang w:val="it-IT"/>
        </w:rPr>
      </w:pPr>
      <w:r w:rsidRPr="008D7F16">
        <w:rPr>
          <w:rFonts w:ascii="Arial" w:hAnsi="Arial" w:cs="Arial"/>
          <w:b/>
          <w:sz w:val="20"/>
          <w:szCs w:val="20"/>
          <w:lang w:val="it-IT"/>
        </w:rPr>
        <w:t>Art. 20 - Gestione delle vertenze di danno - Spese Legali</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Gli Assicuratori assumono la gestione delle vertenze - sia in sede stragiudiziale che giudiziale - a nome dell'Assicurato designando, ove occorra, legali o tecnici ed avvalendosi di tutti i diritti ed azioni spettanti all'Assicurato stesso.</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Sono a carico degli Assicuratori le spese sostenute per resistere all'azione promossa contro l'Assicurato, entro il limite di un importo pari al quarto del Massimale indicato in ciascun Certificato, per il danno cui si riferisce la domanda.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Qualora la somma dovuta superi il Massimale, le spese vengono ripartite fra Assicuratori e Assicurato in proporzione del rispettivo interesse, fermo restando il limite di un quarto del Massimale di cui sopra.</w:t>
      </w:r>
    </w:p>
    <w:p w:rsidR="004F24E1" w:rsidRPr="008D7F16" w:rsidRDefault="004F24E1" w:rsidP="00BB319C">
      <w:pPr>
        <w:jc w:val="both"/>
        <w:rPr>
          <w:rFonts w:ascii="Arial" w:hAnsi="Arial" w:cs="Arial"/>
          <w:sz w:val="20"/>
          <w:szCs w:val="20"/>
          <w:lang w:val="it-IT"/>
        </w:rPr>
      </w:pPr>
      <w:r w:rsidRPr="008D7F16">
        <w:rPr>
          <w:rFonts w:ascii="Arial" w:hAnsi="Arial" w:cs="Arial"/>
          <w:sz w:val="20"/>
          <w:szCs w:val="20"/>
          <w:lang w:val="it-IT"/>
        </w:rPr>
        <w:t>Gli Assicuratori non riconoscono spese sostenute dall'Assicurato per legali o tecnici che non siano da loro designati e non rispondono di multe o ammende né delle spese di giustizia penale.</w:t>
      </w:r>
    </w:p>
    <w:p w:rsidR="004F24E1" w:rsidRPr="006152E2" w:rsidRDefault="004F24E1" w:rsidP="007712F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4F24E1" w:rsidRPr="006152E2" w:rsidTr="007712FE">
        <w:tc>
          <w:tcPr>
            <w:tcW w:w="3476" w:type="dxa"/>
            <w:gridSpan w:val="2"/>
          </w:tcPr>
          <w:p w:rsidR="004F24E1" w:rsidRPr="006152E2" w:rsidRDefault="004F24E1" w:rsidP="00C01F73">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r>
      <w:tr w:rsidR="004F24E1" w:rsidRPr="006152E2" w:rsidTr="007712FE">
        <w:tc>
          <w:tcPr>
            <w:tcW w:w="1738" w:type="dxa"/>
          </w:tcPr>
          <w:p w:rsidR="004F24E1" w:rsidRPr="006152E2" w:rsidRDefault="004F24E1" w:rsidP="00C01F73">
            <w:pPr>
              <w:pStyle w:val="Header"/>
              <w:rPr>
                <w:rFonts w:ascii="Arial" w:hAnsi="Arial" w:cs="Arial"/>
                <w:sz w:val="20"/>
                <w:szCs w:val="20"/>
              </w:rPr>
            </w:pPr>
          </w:p>
        </w:tc>
        <w:tc>
          <w:tcPr>
            <w:tcW w:w="1738" w:type="dxa"/>
          </w:tcPr>
          <w:p w:rsidR="004F24E1" w:rsidRPr="006152E2" w:rsidRDefault="004F24E1" w:rsidP="00C01F73">
            <w:pPr>
              <w:pStyle w:val="Header"/>
              <w:rPr>
                <w:rFonts w:ascii="Arial" w:hAnsi="Arial" w:cs="Arial"/>
                <w:sz w:val="20"/>
                <w:szCs w:val="20"/>
              </w:rPr>
            </w:pPr>
          </w:p>
        </w:tc>
        <w:tc>
          <w:tcPr>
            <w:tcW w:w="1730"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r>
      <w:tr w:rsidR="004F24E1" w:rsidRPr="006152E2" w:rsidTr="007712FE">
        <w:tc>
          <w:tcPr>
            <w:tcW w:w="3476" w:type="dxa"/>
            <w:gridSpan w:val="2"/>
          </w:tcPr>
          <w:p w:rsidR="004F24E1" w:rsidRPr="006152E2" w:rsidRDefault="004F24E1" w:rsidP="00C01F73">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C01F73">
            <w:pPr>
              <w:pStyle w:val="Header"/>
              <w:rPr>
                <w:rFonts w:ascii="Arial" w:hAnsi="Arial" w:cs="Arial"/>
                <w:sz w:val="20"/>
                <w:szCs w:val="20"/>
              </w:rPr>
            </w:pPr>
          </w:p>
        </w:tc>
        <w:tc>
          <w:tcPr>
            <w:tcW w:w="3470" w:type="dxa"/>
            <w:gridSpan w:val="2"/>
          </w:tcPr>
          <w:p w:rsidR="004F24E1" w:rsidRPr="006152E2" w:rsidRDefault="004F24E1" w:rsidP="00C01F73">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7712FE">
        <w:tc>
          <w:tcPr>
            <w:tcW w:w="1738"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8"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0" w:type="dxa"/>
          </w:tcPr>
          <w:p w:rsidR="004F24E1" w:rsidRPr="006152E2" w:rsidRDefault="004F24E1" w:rsidP="00C01F73">
            <w:pPr>
              <w:pStyle w:val="Header"/>
              <w:rPr>
                <w:rFonts w:ascii="Arial" w:hAnsi="Arial" w:cs="Arial"/>
                <w:sz w:val="20"/>
                <w:szCs w:val="20"/>
              </w:rPr>
            </w:pPr>
          </w:p>
        </w:tc>
        <w:tc>
          <w:tcPr>
            <w:tcW w:w="1735"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5" w:type="dxa"/>
            <w:tcBorders>
              <w:bottom w:val="single" w:sz="4" w:space="0" w:color="auto"/>
            </w:tcBorders>
          </w:tcPr>
          <w:p w:rsidR="004F24E1" w:rsidRPr="006152E2" w:rsidRDefault="004F24E1" w:rsidP="00C01F73">
            <w:pPr>
              <w:pStyle w:val="Header"/>
              <w:rPr>
                <w:rFonts w:ascii="Arial" w:hAnsi="Arial" w:cs="Arial"/>
                <w:sz w:val="20"/>
                <w:szCs w:val="20"/>
              </w:rPr>
            </w:pPr>
          </w:p>
        </w:tc>
      </w:tr>
    </w:tbl>
    <w:p w:rsidR="004F24E1" w:rsidRDefault="004F24E1" w:rsidP="00BB319C">
      <w:pPr>
        <w:rPr>
          <w:rFonts w:ascii="Arial" w:hAnsi="Arial" w:cs="Arial"/>
          <w:sz w:val="20"/>
          <w:szCs w:val="20"/>
          <w:lang w:val="it-IT"/>
        </w:rPr>
      </w:pPr>
    </w:p>
    <w:p w:rsidR="004F24E1" w:rsidRDefault="004F24E1" w:rsidP="00BB319C">
      <w:pPr>
        <w:rPr>
          <w:rFonts w:ascii="Arial" w:hAnsi="Arial" w:cs="Arial"/>
          <w:sz w:val="20"/>
          <w:szCs w:val="20"/>
          <w:lang w:val="it-IT"/>
        </w:rPr>
      </w:pPr>
    </w:p>
    <w:p w:rsidR="004F24E1" w:rsidRDefault="004F24E1" w:rsidP="00BB319C">
      <w:pPr>
        <w:rPr>
          <w:rFonts w:ascii="Arial" w:hAnsi="Arial" w:cs="Arial"/>
          <w:sz w:val="20"/>
          <w:szCs w:val="20"/>
          <w:lang w:val="it-IT"/>
        </w:rPr>
      </w:pPr>
    </w:p>
    <w:tbl>
      <w:tblPr>
        <w:tblW w:w="9943" w:type="dxa"/>
        <w:tblInd w:w="-38"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A0"/>
      </w:tblPr>
      <w:tblGrid>
        <w:gridCol w:w="9943"/>
      </w:tblGrid>
      <w:tr w:rsidR="004F24E1" w:rsidRPr="003C408C" w:rsidTr="00C01F73">
        <w:tc>
          <w:tcPr>
            <w:tcW w:w="9780" w:type="dxa"/>
            <w:tcBorders>
              <w:top w:val="single" w:sz="4" w:space="0" w:color="auto"/>
              <w:bottom w:val="single" w:sz="4" w:space="0" w:color="auto"/>
            </w:tcBorders>
            <w:shd w:val="clear" w:color="auto" w:fill="FBD4B4"/>
          </w:tcPr>
          <w:p w:rsidR="004F24E1" w:rsidRPr="006152E2" w:rsidRDefault="004F24E1" w:rsidP="00C01F73">
            <w:pPr>
              <w:pStyle w:val="Title"/>
              <w:spacing w:before="0" w:after="0"/>
              <w:rPr>
                <w:sz w:val="20"/>
                <w:szCs w:val="20"/>
                <w:lang w:val="it-IT"/>
              </w:rPr>
            </w:pPr>
          </w:p>
          <w:p w:rsidR="004F24E1" w:rsidRPr="0090525A" w:rsidRDefault="004F24E1" w:rsidP="00C01F73">
            <w:pPr>
              <w:pStyle w:val="Heading1"/>
              <w:rPr>
                <w:rFonts w:ascii="Arial" w:hAnsi="Arial" w:cs="Arial"/>
                <w:sz w:val="20"/>
                <w:szCs w:val="20"/>
              </w:rPr>
            </w:pPr>
            <w:bookmarkStart w:id="90" w:name="_Toc462051511"/>
            <w:r w:rsidRPr="0090525A">
              <w:rPr>
                <w:rFonts w:ascii="Arial" w:hAnsi="Arial" w:cs="Arial"/>
                <w:sz w:val="20"/>
                <w:szCs w:val="20"/>
              </w:rPr>
              <w:t xml:space="preserve">Allegato </w:t>
            </w:r>
            <w:r>
              <w:rPr>
                <w:rFonts w:ascii="Arial" w:hAnsi="Arial" w:cs="Arial"/>
                <w:sz w:val="20"/>
                <w:szCs w:val="20"/>
              </w:rPr>
              <w:t>F</w:t>
            </w:r>
            <w:r w:rsidRPr="0090525A">
              <w:rPr>
                <w:rFonts w:ascii="Arial" w:hAnsi="Arial" w:cs="Arial"/>
                <w:sz w:val="20"/>
                <w:szCs w:val="20"/>
              </w:rPr>
              <w:t xml:space="preserve"> – A</w:t>
            </w:r>
            <w:r>
              <w:rPr>
                <w:rFonts w:ascii="Arial" w:hAnsi="Arial" w:cs="Arial"/>
                <w:sz w:val="20"/>
                <w:szCs w:val="20"/>
              </w:rPr>
              <w:t>ssicurazione della Responsabilità Professionale del Verificatore Interno alla Stazione Appaltante</w:t>
            </w:r>
            <w:bookmarkEnd w:id="90"/>
          </w:p>
          <w:p w:rsidR="004F24E1" w:rsidRPr="006152E2" w:rsidRDefault="004F24E1" w:rsidP="00C01F73">
            <w:pPr>
              <w:pStyle w:val="Title"/>
              <w:spacing w:before="0" w:after="0"/>
              <w:rPr>
                <w:sz w:val="20"/>
                <w:szCs w:val="20"/>
                <w:lang w:val="it-IT"/>
              </w:rPr>
            </w:pPr>
          </w:p>
        </w:tc>
      </w:tr>
    </w:tbl>
    <w:p w:rsidR="004F24E1" w:rsidRPr="006152E2" w:rsidRDefault="004F24E1" w:rsidP="00BB319C">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4F24E1" w:rsidRPr="00BB319C" w:rsidRDefault="004F24E1" w:rsidP="00BB319C">
      <w:pPr>
        <w:rPr>
          <w:rFonts w:ascii="Arial" w:hAnsi="Arial" w:cs="Arial"/>
          <w:sz w:val="20"/>
          <w:szCs w:val="20"/>
          <w:lang w:val="it-IT"/>
        </w:rPr>
      </w:pPr>
      <w:r>
        <w:rPr>
          <w:noProof/>
          <w:lang w:val="it-IT"/>
        </w:rPr>
        <w:pict>
          <v:shape id="_x0000_s1038" type="#_x0000_t202" style="position:absolute;margin-left:58.5pt;margin-top:12.05pt;width:488.1pt;height:1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" filled="f" strokeweight=".16936mm">
            <v:textbox inset="0,0,0,0">
              <w:txbxContent>
                <w:p w:rsidR="004F24E1" w:rsidRPr="00161196" w:rsidRDefault="004F24E1" w:rsidP="00BB319C">
                  <w:pPr>
                    <w:jc w:val="center"/>
                    <w:rPr>
                      <w:rFonts w:ascii="Arial" w:hAnsi="Arial" w:cs="Arial"/>
                      <w:sz w:val="20"/>
                      <w:szCs w:val="20"/>
                    </w:rPr>
                  </w:pPr>
                  <w:r w:rsidRPr="00161196">
                    <w:rPr>
                      <w:rFonts w:ascii="Arial" w:hAnsi="Arial" w:cs="Arial"/>
                      <w:sz w:val="20"/>
                      <w:szCs w:val="20"/>
                    </w:rPr>
                    <w:t>DEFINIZIONI</w:t>
                  </w:r>
                </w:p>
              </w:txbxContent>
            </v:textbox>
            <w10:wrap type="topAndBottom" anchorx="page"/>
          </v:shape>
        </w:pict>
      </w:r>
    </w:p>
    <w:p w:rsidR="004F24E1" w:rsidRPr="00161196" w:rsidRDefault="004F24E1" w:rsidP="00BB319C">
      <w:pPr>
        <w:rPr>
          <w:rFonts w:ascii="Arial" w:hAnsi="Arial" w:cs="Arial"/>
          <w:sz w:val="20"/>
          <w:szCs w:val="20"/>
          <w:lang w:val="it-IT"/>
        </w:rPr>
      </w:pPr>
      <w:r w:rsidRPr="00161196">
        <w:rPr>
          <w:rFonts w:ascii="Arial" w:hAnsi="Arial" w:cs="Arial"/>
          <w:sz w:val="20"/>
          <w:szCs w:val="20"/>
          <w:lang w:val="it-IT"/>
        </w:rPr>
        <w:t>Ai fini del presente contratto, valgono le seguenti definizioni:</w:t>
      </w:r>
    </w:p>
    <w:p w:rsidR="004F24E1" w:rsidRDefault="004F24E1" w:rsidP="00BB319C">
      <w:pPr>
        <w:rPr>
          <w:rFonts w:ascii="Arial" w:hAnsi="Arial" w:cs="Arial"/>
          <w:sz w:val="20"/>
          <w:szCs w:val="20"/>
          <w:lang w:val="it-IT"/>
        </w:rPr>
      </w:pPr>
    </w:p>
    <w:tbl>
      <w:tblPr>
        <w:tblW w:w="0" w:type="auto"/>
        <w:tblBorders>
          <w:insideH w:val="dotted" w:sz="4" w:space="0" w:color="auto"/>
          <w:insideV w:val="dotted" w:sz="4" w:space="0" w:color="auto"/>
        </w:tblBorders>
        <w:tblLook w:val="00A0"/>
      </w:tblPr>
      <w:tblGrid>
        <w:gridCol w:w="2405"/>
        <w:gridCol w:w="7223"/>
      </w:tblGrid>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Assicurato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La persona fisica indicata in ciascuna Scheda Tecnica.</w:t>
            </w:r>
          </w:p>
          <w:p w:rsidR="004F24E1" w:rsidRPr="00F718B4" w:rsidRDefault="004F24E1" w:rsidP="00C01F73">
            <w:pPr>
              <w:rPr>
                <w:rFonts w:ascii="Arial" w:hAnsi="Arial" w:cs="Arial"/>
                <w:sz w:val="20"/>
                <w:szCs w:val="20"/>
                <w:lang w:val="it-IT"/>
              </w:rPr>
            </w:pPr>
          </w:p>
        </w:tc>
      </w:tr>
      <w:tr w:rsidR="004F24E1" w:rsidRPr="00F0520A"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Assicurazione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contratto di assicurazione.</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Certificato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documento che attesta la copertura assicurativa per l’Opera di cui alla relativa Scheda Tecnica.</w:t>
            </w: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Contraente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soggetto che stipula l’Assicurazione.</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sz w:val="20"/>
                <w:szCs w:val="20"/>
                <w:lang w:val="it-IT"/>
              </w:rPr>
            </w:pPr>
            <w:r w:rsidRPr="00F718B4">
              <w:rPr>
                <w:rFonts w:ascii="Arial" w:hAnsi="Arial" w:cs="Arial"/>
                <w:b/>
                <w:sz w:val="20"/>
                <w:szCs w:val="20"/>
              </w:rPr>
              <w:t>Danno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Qualsiasi pregiudizio subito da terzi suscettibile di valutazione economica.</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sz w:val="20"/>
                <w:szCs w:val="20"/>
                <w:lang w:val="it-IT"/>
              </w:rPr>
            </w:pPr>
            <w:r w:rsidRPr="00F718B4">
              <w:rPr>
                <w:rFonts w:ascii="Arial" w:hAnsi="Arial" w:cs="Arial"/>
                <w:b/>
                <w:sz w:val="20"/>
                <w:szCs w:val="20"/>
              </w:rPr>
              <w:t>Danno Materiale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pregiudizio economico subito da terzi conseguente a danneggiamento di cose od animali, lesioni personali, morte.</w:t>
            </w: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Franchigia</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L’importo che, per ogni Sinistro, resta a carico dell’Assicurato.</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Indennizzo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La somma dovuta dagli Assicuratori in caso di Sinistro.</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b/>
                <w:sz w:val="20"/>
                <w:szCs w:val="20"/>
                <w:lang w:val="it-IT"/>
              </w:rPr>
            </w:pPr>
            <w:r w:rsidRPr="00F718B4">
              <w:rPr>
                <w:rFonts w:ascii="Arial" w:hAnsi="Arial" w:cs="Arial"/>
                <w:b/>
                <w:sz w:val="20"/>
                <w:szCs w:val="20"/>
                <w:lang w:val="it-IT"/>
              </w:rPr>
              <w:t>Luogo di esecuzione delle Opere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cantiere (area circoscritta da apposita recinzione o interdetta al libero ingresso, indicato in ciascuna Scheda Tecnica) nel quale l’esecutore dei lavori realizza l’Opera per cui è prestata l’attività di progettazione oggetto</w:t>
            </w:r>
            <w:r w:rsidRPr="00F718B4">
              <w:rPr>
                <w:rFonts w:ascii="Arial" w:hAnsi="Arial" w:cs="Arial"/>
                <w:spacing w:val="-29"/>
                <w:sz w:val="20"/>
                <w:szCs w:val="20"/>
                <w:lang w:val="it-IT"/>
              </w:rPr>
              <w:t xml:space="preserve"> </w:t>
            </w:r>
            <w:r w:rsidRPr="00F718B4">
              <w:rPr>
                <w:rFonts w:ascii="Arial" w:hAnsi="Arial" w:cs="Arial"/>
                <w:sz w:val="20"/>
                <w:szCs w:val="20"/>
                <w:lang w:val="it-IT"/>
              </w:rPr>
              <w:t>dell’Assicurazione.</w:t>
            </w: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Massimale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L’importo massimo dell’Indennizzo a cui sono tenuti gli Assicuratori.</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Opera</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L’opera da costruire o costruita oggetto dell’appalto e descritta in ciascuna Scheda Tecnica.</w:t>
            </w: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Perdita Patrimoniale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pregiudizio economico subito da terzi che non sia conseguenza di Danni Materiali.</w:t>
            </w:r>
          </w:p>
        </w:tc>
      </w:tr>
      <w:tr w:rsidR="004F24E1" w:rsidRPr="003C408C" w:rsidTr="00F718B4">
        <w:tc>
          <w:tcPr>
            <w:tcW w:w="2405" w:type="dxa"/>
          </w:tcPr>
          <w:p w:rsidR="004F24E1" w:rsidRPr="00F718B4" w:rsidRDefault="004F24E1" w:rsidP="00C01F73">
            <w:pPr>
              <w:rPr>
                <w:rFonts w:ascii="Arial" w:hAnsi="Arial" w:cs="Arial"/>
                <w:sz w:val="20"/>
                <w:szCs w:val="20"/>
                <w:lang w:val="it-IT"/>
              </w:rPr>
            </w:pPr>
            <w:r w:rsidRPr="00F718B4">
              <w:rPr>
                <w:rFonts w:ascii="Arial" w:hAnsi="Arial" w:cs="Arial"/>
                <w:b/>
                <w:sz w:val="20"/>
                <w:szCs w:val="20"/>
              </w:rPr>
              <w:t>Polizza</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documento che attesta l’esistenza dell’Assicurazione.</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Premio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La somma dovuta dal Contraente agli Assicuratori quale controprestazione a fronte del rilascio dell’Assicurazione.</w:t>
            </w:r>
          </w:p>
        </w:tc>
      </w:tr>
      <w:tr w:rsidR="004F24E1" w:rsidRPr="003C408C" w:rsidTr="00F718B4">
        <w:tc>
          <w:tcPr>
            <w:tcW w:w="2405" w:type="dxa"/>
          </w:tcPr>
          <w:p w:rsidR="004F24E1" w:rsidRPr="00F718B4" w:rsidRDefault="004F24E1" w:rsidP="00C01F73">
            <w:pPr>
              <w:rPr>
                <w:rFonts w:ascii="Arial" w:hAnsi="Arial" w:cs="Arial"/>
                <w:b/>
                <w:sz w:val="20"/>
                <w:szCs w:val="20"/>
              </w:rPr>
            </w:pPr>
            <w:r w:rsidRPr="00F718B4">
              <w:rPr>
                <w:rFonts w:ascii="Arial" w:hAnsi="Arial" w:cs="Arial"/>
                <w:b/>
                <w:sz w:val="20"/>
                <w:szCs w:val="20"/>
              </w:rPr>
              <w:t>Scheda Tecnica</w:t>
            </w:r>
          </w:p>
          <w:p w:rsidR="004F24E1" w:rsidRPr="00F718B4" w:rsidRDefault="004F24E1" w:rsidP="00C01F73">
            <w:pPr>
              <w:rPr>
                <w:rFonts w:ascii="Arial" w:hAnsi="Arial" w:cs="Arial"/>
                <w:b/>
                <w:sz w:val="20"/>
                <w:szCs w:val="20"/>
              </w:rPr>
            </w:pP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documento, allegato a ciascun Certificato emesso alle condizioni di cui alla presente Polizza, in cui vengono riportati gli estremi della copertura e dell’Opera progettata.</w:t>
            </w:r>
          </w:p>
        </w:tc>
      </w:tr>
      <w:tr w:rsidR="004F24E1" w:rsidRPr="003C408C" w:rsidTr="00F718B4">
        <w:tc>
          <w:tcPr>
            <w:tcW w:w="2405" w:type="dxa"/>
          </w:tcPr>
          <w:p w:rsidR="004F24E1" w:rsidRPr="00F718B4" w:rsidRDefault="004F24E1" w:rsidP="00C01F73">
            <w:pPr>
              <w:rPr>
                <w:rFonts w:ascii="Arial" w:hAnsi="Arial" w:cs="Arial"/>
                <w:sz w:val="20"/>
                <w:szCs w:val="20"/>
                <w:lang w:val="it-IT"/>
              </w:rPr>
            </w:pPr>
            <w:r w:rsidRPr="00F718B4">
              <w:rPr>
                <w:rFonts w:ascii="Arial" w:hAnsi="Arial" w:cs="Arial"/>
                <w:b/>
                <w:sz w:val="20"/>
                <w:szCs w:val="20"/>
              </w:rPr>
              <w:t>Sinistro</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Il verificarsi del fatto dannoso per il quale è prestata l’Assicurazione.</w:t>
            </w:r>
          </w:p>
          <w:p w:rsidR="004F24E1" w:rsidRPr="00F718B4" w:rsidRDefault="004F24E1" w:rsidP="00C01F73">
            <w:pPr>
              <w:rPr>
                <w:rFonts w:ascii="Arial" w:hAnsi="Arial" w:cs="Arial"/>
                <w:sz w:val="20"/>
                <w:szCs w:val="20"/>
                <w:lang w:val="it-IT"/>
              </w:rPr>
            </w:pPr>
          </w:p>
        </w:tc>
      </w:tr>
      <w:tr w:rsidR="004F24E1" w:rsidRPr="003C408C" w:rsidTr="00F718B4">
        <w:tc>
          <w:tcPr>
            <w:tcW w:w="2405" w:type="dxa"/>
          </w:tcPr>
          <w:p w:rsidR="004F24E1" w:rsidRPr="00F718B4" w:rsidRDefault="004F24E1" w:rsidP="00C01F73">
            <w:pPr>
              <w:rPr>
                <w:rFonts w:ascii="Arial" w:hAnsi="Arial" w:cs="Arial"/>
                <w:sz w:val="20"/>
                <w:szCs w:val="20"/>
                <w:lang w:val="it-IT"/>
              </w:rPr>
            </w:pPr>
            <w:r w:rsidRPr="00F718B4">
              <w:rPr>
                <w:rFonts w:ascii="Arial" w:hAnsi="Arial" w:cs="Arial"/>
                <w:b/>
                <w:sz w:val="20"/>
                <w:szCs w:val="20"/>
              </w:rPr>
              <w:t>Stazione Appaltante</w:t>
            </w:r>
          </w:p>
        </w:tc>
        <w:tc>
          <w:tcPr>
            <w:tcW w:w="7223" w:type="dxa"/>
          </w:tcPr>
          <w:p w:rsidR="004F24E1" w:rsidRPr="00F718B4" w:rsidRDefault="004F24E1" w:rsidP="00C01F73">
            <w:pPr>
              <w:rPr>
                <w:rFonts w:ascii="Arial" w:hAnsi="Arial" w:cs="Arial"/>
                <w:sz w:val="20"/>
                <w:szCs w:val="20"/>
                <w:lang w:val="it-IT"/>
              </w:rPr>
            </w:pPr>
            <w:r w:rsidRPr="00F718B4">
              <w:rPr>
                <w:rFonts w:ascii="Arial" w:hAnsi="Arial" w:cs="Arial"/>
                <w:sz w:val="20"/>
                <w:szCs w:val="20"/>
                <w:lang w:val="it-IT"/>
              </w:rPr>
              <w:t>L’amministrazione aggiudicatrice o l’ente aggiudicatore o il soggetto aggiudicatore o l’altro soggetto aggiudicatore di cui all’Art. 3 lettere a), e), f) e g) del D.Lgs. 50/2016.</w:t>
            </w:r>
          </w:p>
        </w:tc>
      </w:tr>
      <w:tr w:rsidR="004F24E1" w:rsidRPr="003C408C" w:rsidTr="00F718B4">
        <w:tc>
          <w:tcPr>
            <w:tcW w:w="2405" w:type="dxa"/>
          </w:tcPr>
          <w:p w:rsidR="004F24E1" w:rsidRPr="00F718B4" w:rsidRDefault="004F24E1" w:rsidP="00F0520A">
            <w:pPr>
              <w:pStyle w:val="BodyText"/>
              <w:rPr>
                <w:rFonts w:ascii="Arial" w:hAnsi="Arial" w:cs="Arial"/>
                <w:b/>
                <w:sz w:val="20"/>
                <w:szCs w:val="20"/>
              </w:rPr>
            </w:pPr>
            <w:r w:rsidRPr="00F718B4">
              <w:rPr>
                <w:rFonts w:ascii="Arial" w:hAnsi="Arial" w:cs="Arial"/>
                <w:b/>
                <w:sz w:val="20"/>
                <w:szCs w:val="20"/>
              </w:rPr>
              <w:t>Verificatore</w:t>
            </w:r>
          </w:p>
        </w:tc>
        <w:tc>
          <w:tcPr>
            <w:tcW w:w="7223" w:type="dxa"/>
          </w:tcPr>
          <w:p w:rsidR="004F24E1" w:rsidRPr="00F718B4" w:rsidRDefault="004F24E1" w:rsidP="00F0520A">
            <w:pPr>
              <w:pStyle w:val="BodyText"/>
              <w:rPr>
                <w:rFonts w:ascii="Arial" w:hAnsi="Arial" w:cs="Arial"/>
                <w:sz w:val="20"/>
                <w:szCs w:val="20"/>
              </w:rPr>
            </w:pPr>
            <w:r w:rsidRPr="00F718B4">
              <w:rPr>
                <w:rFonts w:ascii="Arial" w:hAnsi="Arial" w:cs="Arial"/>
                <w:sz w:val="20"/>
                <w:szCs w:val="20"/>
              </w:rPr>
              <w:t>Il soggetto di cui all’Art. 26 comma 6 del D.Lgs. 50/2016 incaricato dell’attività di verifica degli elaborati progettuali.</w:t>
            </w:r>
          </w:p>
        </w:tc>
      </w:tr>
    </w:tbl>
    <w:p w:rsidR="004F24E1" w:rsidRDefault="004F24E1" w:rsidP="00BB319C">
      <w:pPr>
        <w:rPr>
          <w:rFonts w:ascii="Arial" w:hAnsi="Arial" w:cs="Arial"/>
          <w:sz w:val="20"/>
          <w:szCs w:val="20"/>
          <w:lang w:val="it-IT"/>
        </w:rPr>
      </w:pPr>
      <w:r>
        <w:rPr>
          <w:rFonts w:ascii="Arial" w:hAnsi="Arial" w:cs="Arial"/>
          <w:sz w:val="20"/>
          <w:szCs w:val="20"/>
          <w:lang w:val="it-IT"/>
        </w:rPr>
        <w:br w:type="page"/>
      </w:r>
    </w:p>
    <w:p w:rsidR="004F24E1" w:rsidRPr="00F0520A" w:rsidRDefault="004F24E1" w:rsidP="00F0520A">
      <w:pPr>
        <w:jc w:val="both"/>
        <w:rPr>
          <w:rFonts w:ascii="Arial" w:hAnsi="Arial" w:cs="Arial"/>
          <w:sz w:val="20"/>
          <w:szCs w:val="20"/>
        </w:rPr>
      </w:pPr>
      <w:r w:rsidRPr="008D7F16">
        <w:rPr>
          <w:rFonts w:ascii="Arial" w:hAnsi="Arial" w:cs="Arial"/>
          <w:spacing w:val="-49"/>
          <w:sz w:val="20"/>
          <w:szCs w:val="20"/>
          <w:lang w:val="it-IT"/>
        </w:rPr>
        <w:t xml:space="preserve"> </w:t>
      </w:r>
      <w:r>
        <w:rPr>
          <w:noProof/>
          <w:lang w:val="it-IT"/>
        </w:rPr>
      </w:r>
      <w:r w:rsidRPr="00D52165">
        <w:rPr>
          <w:rFonts w:ascii="Arial" w:hAnsi="Arial" w:cs="Arial"/>
          <w:noProof/>
          <w:spacing w:val="-49"/>
          <w:sz w:val="20"/>
          <w:szCs w:val="20"/>
          <w:lang w:val="it-IT"/>
        </w:rPr>
        <w:pict>
          <v:shape id="Text Box 6" o:spid="_x0000_s1039" type="#_x0000_t202" style="width:480.75pt;height:15.75pt;visibility:visible;mso-position-horizontal-relative:char;mso-position-vertical-relative:line" filled="f" strokeweight=".16936mm">
            <v:textbox inset="0,0,0,0">
              <w:txbxContent>
                <w:p w:rsidR="004F24E1" w:rsidRPr="00F0520A" w:rsidRDefault="004F24E1" w:rsidP="00F0520A">
                  <w:pPr>
                    <w:jc w:val="center"/>
                    <w:rPr>
                      <w:rFonts w:ascii="Arial" w:hAnsi="Arial" w:cs="Arial"/>
                      <w:sz w:val="20"/>
                      <w:szCs w:val="20"/>
                    </w:rPr>
                  </w:pPr>
                  <w:r w:rsidRPr="00F0520A">
                    <w:rPr>
                      <w:rFonts w:ascii="Arial" w:hAnsi="Arial" w:cs="Arial"/>
                      <w:sz w:val="20"/>
                      <w:szCs w:val="20"/>
                    </w:rPr>
                    <w:t>CONDIZIONI GENERALI DI ASSICURAZIONE</w:t>
                  </w:r>
                </w:p>
              </w:txbxContent>
            </v:textbox>
            <w10:anchorlock/>
          </v:shape>
        </w:pict>
      </w:r>
    </w:p>
    <w:p w:rsidR="004F24E1" w:rsidRPr="00F0520A" w:rsidRDefault="004F24E1" w:rsidP="00F0520A">
      <w:pPr>
        <w:jc w:val="both"/>
        <w:rPr>
          <w:rFonts w:ascii="Arial" w:hAnsi="Arial" w:cs="Arial"/>
          <w:sz w:val="20"/>
          <w:szCs w:val="20"/>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1 - Dichiarazioni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L’Assicurato e/o il Contraente dichiarano che:</w:t>
      </w:r>
    </w:p>
    <w:p w:rsidR="004F24E1" w:rsidRPr="008D7F16" w:rsidRDefault="004F24E1" w:rsidP="00F0520A">
      <w:pPr>
        <w:jc w:val="both"/>
        <w:rPr>
          <w:rFonts w:ascii="Arial" w:hAnsi="Arial" w:cs="Arial"/>
          <w:sz w:val="20"/>
          <w:szCs w:val="20"/>
          <w:lang w:val="it-IT"/>
        </w:rPr>
      </w:pPr>
      <w:r w:rsidRPr="008D7F16">
        <w:rPr>
          <w:rFonts w:ascii="Arial" w:hAnsi="Arial" w:cs="Arial"/>
          <w:spacing w:val="-3"/>
          <w:sz w:val="20"/>
          <w:szCs w:val="20"/>
          <w:lang w:val="it-IT"/>
        </w:rPr>
        <w:t xml:space="preserve">l’Assicurato </w:t>
      </w:r>
      <w:r w:rsidRPr="008D7F16">
        <w:rPr>
          <w:rFonts w:ascii="Arial" w:hAnsi="Arial" w:cs="Arial"/>
          <w:sz w:val="20"/>
          <w:szCs w:val="20"/>
          <w:lang w:val="it-IT"/>
        </w:rPr>
        <w:t xml:space="preserve">è </w:t>
      </w:r>
      <w:r w:rsidRPr="008D7F16">
        <w:rPr>
          <w:rFonts w:ascii="Arial" w:hAnsi="Arial" w:cs="Arial"/>
          <w:spacing w:val="-3"/>
          <w:sz w:val="20"/>
          <w:szCs w:val="20"/>
          <w:lang w:val="it-IT"/>
        </w:rPr>
        <w:t xml:space="preserve">abilitato all’esercizio della professione </w:t>
      </w:r>
      <w:r w:rsidRPr="008D7F16">
        <w:rPr>
          <w:rFonts w:ascii="Arial" w:hAnsi="Arial" w:cs="Arial"/>
          <w:sz w:val="20"/>
          <w:szCs w:val="20"/>
          <w:lang w:val="it-IT"/>
        </w:rPr>
        <w:t xml:space="preserve">ed in </w:t>
      </w:r>
      <w:r w:rsidRPr="008D7F16">
        <w:rPr>
          <w:rFonts w:ascii="Arial" w:hAnsi="Arial" w:cs="Arial"/>
          <w:spacing w:val="-3"/>
          <w:sz w:val="20"/>
          <w:szCs w:val="20"/>
          <w:lang w:val="it-IT"/>
        </w:rPr>
        <w:t xml:space="preserve">regola </w:t>
      </w:r>
      <w:r w:rsidRPr="008D7F16">
        <w:rPr>
          <w:rFonts w:ascii="Arial" w:hAnsi="Arial" w:cs="Arial"/>
          <w:sz w:val="20"/>
          <w:szCs w:val="20"/>
          <w:lang w:val="it-IT"/>
        </w:rPr>
        <w:t xml:space="preserve">con le </w:t>
      </w:r>
      <w:r w:rsidRPr="008D7F16">
        <w:rPr>
          <w:rFonts w:ascii="Arial" w:hAnsi="Arial" w:cs="Arial"/>
          <w:spacing w:val="-3"/>
          <w:sz w:val="20"/>
          <w:szCs w:val="20"/>
          <w:lang w:val="it-IT"/>
        </w:rPr>
        <w:t xml:space="preserve">disposizioni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legge </w:t>
      </w:r>
      <w:r w:rsidRPr="008D7F16">
        <w:rPr>
          <w:rFonts w:ascii="Arial" w:hAnsi="Arial" w:cs="Arial"/>
          <w:spacing w:val="-2"/>
          <w:sz w:val="20"/>
          <w:szCs w:val="20"/>
          <w:lang w:val="it-IT"/>
        </w:rPr>
        <w:t xml:space="preserve">per </w:t>
      </w:r>
      <w:r w:rsidRPr="008D7F16">
        <w:rPr>
          <w:rFonts w:ascii="Arial" w:hAnsi="Arial" w:cs="Arial"/>
          <w:spacing w:val="-4"/>
          <w:sz w:val="20"/>
          <w:szCs w:val="20"/>
          <w:lang w:val="it-IT"/>
        </w:rPr>
        <w:t xml:space="preserve">l’affidamento </w:t>
      </w:r>
      <w:r w:rsidRPr="008D7F16">
        <w:rPr>
          <w:rFonts w:ascii="Arial" w:hAnsi="Arial" w:cs="Arial"/>
          <w:spacing w:val="-3"/>
          <w:sz w:val="20"/>
          <w:szCs w:val="20"/>
          <w:lang w:val="it-IT"/>
        </w:rPr>
        <w:t xml:space="preserve">dell’incarico </w:t>
      </w:r>
      <w:r w:rsidRPr="008D7F16">
        <w:rPr>
          <w:rFonts w:ascii="Arial" w:hAnsi="Arial" w:cs="Arial"/>
          <w:sz w:val="20"/>
          <w:szCs w:val="20"/>
          <w:lang w:val="it-IT"/>
        </w:rPr>
        <w:t>di</w:t>
      </w:r>
      <w:r w:rsidRPr="008D7F16">
        <w:rPr>
          <w:rFonts w:ascii="Arial" w:hAnsi="Arial" w:cs="Arial"/>
          <w:spacing w:val="-13"/>
          <w:sz w:val="20"/>
          <w:szCs w:val="20"/>
          <w:lang w:val="it-IT"/>
        </w:rPr>
        <w:t xml:space="preserve"> </w:t>
      </w:r>
      <w:r w:rsidRPr="008D7F16">
        <w:rPr>
          <w:rFonts w:ascii="Arial" w:hAnsi="Arial" w:cs="Arial"/>
          <w:spacing w:val="-3"/>
          <w:sz w:val="20"/>
          <w:szCs w:val="20"/>
          <w:lang w:val="it-IT"/>
        </w:rPr>
        <w:t>verifica;</w:t>
      </w:r>
    </w:p>
    <w:p w:rsidR="004F24E1" w:rsidRPr="008D7F16" w:rsidRDefault="004F24E1" w:rsidP="00F0520A">
      <w:pPr>
        <w:jc w:val="both"/>
        <w:rPr>
          <w:rFonts w:ascii="Arial" w:hAnsi="Arial" w:cs="Arial"/>
          <w:sz w:val="20"/>
          <w:szCs w:val="20"/>
          <w:lang w:val="it-IT"/>
        </w:rPr>
      </w:pPr>
      <w:r w:rsidRPr="008D7F16">
        <w:rPr>
          <w:rFonts w:ascii="Arial" w:hAnsi="Arial" w:cs="Arial"/>
          <w:spacing w:val="-3"/>
          <w:sz w:val="20"/>
          <w:szCs w:val="20"/>
          <w:lang w:val="it-IT"/>
        </w:rPr>
        <w:t>l’attività</w:t>
      </w:r>
      <w:r w:rsidRPr="008D7F16">
        <w:rPr>
          <w:rFonts w:ascii="Arial" w:hAnsi="Arial" w:cs="Arial"/>
          <w:spacing w:val="-9"/>
          <w:sz w:val="20"/>
          <w:szCs w:val="20"/>
          <w:lang w:val="it-IT"/>
        </w:rPr>
        <w:t xml:space="preserve"> </w:t>
      </w:r>
      <w:r w:rsidRPr="008D7F16">
        <w:rPr>
          <w:rFonts w:ascii="Arial" w:hAnsi="Arial" w:cs="Arial"/>
          <w:sz w:val="20"/>
          <w:szCs w:val="20"/>
          <w:lang w:val="it-IT"/>
        </w:rPr>
        <w:t>di</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verifica</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descritta</w:t>
      </w:r>
      <w:r w:rsidRPr="008D7F16">
        <w:rPr>
          <w:rFonts w:ascii="Arial" w:hAnsi="Arial" w:cs="Arial"/>
          <w:spacing w:val="-9"/>
          <w:sz w:val="20"/>
          <w:szCs w:val="20"/>
          <w:lang w:val="it-IT"/>
        </w:rPr>
        <w:t xml:space="preserve"> </w:t>
      </w:r>
      <w:r w:rsidRPr="008D7F16">
        <w:rPr>
          <w:rFonts w:ascii="Arial" w:hAnsi="Arial" w:cs="Arial"/>
          <w:sz w:val="20"/>
          <w:szCs w:val="20"/>
          <w:lang w:val="it-IT"/>
        </w:rPr>
        <w:t>in</w:t>
      </w:r>
      <w:r w:rsidRPr="008D7F16">
        <w:rPr>
          <w:rFonts w:ascii="Arial" w:hAnsi="Arial" w:cs="Arial"/>
          <w:spacing w:val="-11"/>
          <w:sz w:val="20"/>
          <w:szCs w:val="20"/>
          <w:lang w:val="it-IT"/>
        </w:rPr>
        <w:t xml:space="preserve"> </w:t>
      </w:r>
      <w:r w:rsidRPr="008D7F16">
        <w:rPr>
          <w:rFonts w:ascii="Arial" w:hAnsi="Arial" w:cs="Arial"/>
          <w:spacing w:val="-3"/>
          <w:sz w:val="20"/>
          <w:szCs w:val="20"/>
          <w:lang w:val="it-IT"/>
        </w:rPr>
        <w:t>ciascuna</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Scheda</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Tecnica</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rientra</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nelle</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competenze</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professionali</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dell’Assicurato.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 xml:space="preserve">In ogni </w:t>
      </w:r>
      <w:r w:rsidRPr="008D7F16">
        <w:rPr>
          <w:rFonts w:ascii="Arial" w:hAnsi="Arial" w:cs="Arial"/>
          <w:spacing w:val="-3"/>
          <w:sz w:val="20"/>
          <w:szCs w:val="20"/>
          <w:lang w:val="it-IT"/>
        </w:rPr>
        <w:t xml:space="preserve">caso, </w:t>
      </w:r>
      <w:r w:rsidRPr="008D7F16">
        <w:rPr>
          <w:rFonts w:ascii="Arial" w:hAnsi="Arial" w:cs="Arial"/>
          <w:sz w:val="20"/>
          <w:szCs w:val="20"/>
          <w:lang w:val="it-IT"/>
        </w:rPr>
        <w:t xml:space="preserve">le </w:t>
      </w:r>
      <w:r w:rsidRPr="008D7F16">
        <w:rPr>
          <w:rFonts w:ascii="Arial" w:hAnsi="Arial" w:cs="Arial"/>
          <w:spacing w:val="-3"/>
          <w:sz w:val="20"/>
          <w:szCs w:val="20"/>
          <w:lang w:val="it-IT"/>
        </w:rPr>
        <w:t xml:space="preserve">dichiarazioni inesatte </w:t>
      </w:r>
      <w:r w:rsidRPr="008D7F16">
        <w:rPr>
          <w:rFonts w:ascii="Arial" w:hAnsi="Arial" w:cs="Arial"/>
          <w:sz w:val="20"/>
          <w:szCs w:val="20"/>
          <w:lang w:val="it-IT"/>
        </w:rPr>
        <w:t xml:space="preserve">o le </w:t>
      </w:r>
      <w:r w:rsidRPr="008D7F16">
        <w:rPr>
          <w:rFonts w:ascii="Arial" w:hAnsi="Arial" w:cs="Arial"/>
          <w:spacing w:val="-3"/>
          <w:sz w:val="20"/>
          <w:szCs w:val="20"/>
          <w:lang w:val="it-IT"/>
        </w:rPr>
        <w:t xml:space="preserve">reticenze dell’Assicurato e/o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Contraente, relative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circostanze </w:t>
      </w:r>
      <w:r w:rsidRPr="008D7F16">
        <w:rPr>
          <w:rFonts w:ascii="Arial" w:hAnsi="Arial" w:cs="Arial"/>
          <w:sz w:val="20"/>
          <w:szCs w:val="20"/>
          <w:lang w:val="it-IT"/>
        </w:rPr>
        <w:t xml:space="preserve">che </w:t>
      </w:r>
      <w:r w:rsidRPr="008D7F16">
        <w:rPr>
          <w:rFonts w:ascii="Arial" w:hAnsi="Arial" w:cs="Arial"/>
          <w:spacing w:val="-3"/>
          <w:sz w:val="20"/>
          <w:szCs w:val="20"/>
          <w:lang w:val="it-IT"/>
        </w:rPr>
        <w:t xml:space="preserve">influiscono sulla valutazione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rischio, possono comportare </w:t>
      </w:r>
      <w:r w:rsidRPr="008D7F16">
        <w:rPr>
          <w:rFonts w:ascii="Arial" w:hAnsi="Arial" w:cs="Arial"/>
          <w:sz w:val="20"/>
          <w:szCs w:val="20"/>
          <w:lang w:val="it-IT"/>
        </w:rPr>
        <w:t xml:space="preserve">la </w:t>
      </w:r>
      <w:r w:rsidRPr="008D7F16">
        <w:rPr>
          <w:rFonts w:ascii="Arial" w:hAnsi="Arial" w:cs="Arial"/>
          <w:spacing w:val="-3"/>
          <w:sz w:val="20"/>
          <w:szCs w:val="20"/>
          <w:lang w:val="it-IT"/>
        </w:rPr>
        <w:t xml:space="preserve">perdita </w:t>
      </w:r>
      <w:r w:rsidRPr="008D7F16">
        <w:rPr>
          <w:rFonts w:ascii="Arial" w:hAnsi="Arial" w:cs="Arial"/>
          <w:sz w:val="20"/>
          <w:szCs w:val="20"/>
          <w:lang w:val="it-IT"/>
        </w:rPr>
        <w:t xml:space="preserve">totale o </w:t>
      </w:r>
      <w:r w:rsidRPr="008D7F16">
        <w:rPr>
          <w:rFonts w:ascii="Arial" w:hAnsi="Arial" w:cs="Arial"/>
          <w:spacing w:val="-3"/>
          <w:sz w:val="20"/>
          <w:szCs w:val="20"/>
          <w:lang w:val="it-IT"/>
        </w:rPr>
        <w:t xml:space="preserve">parziale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 xml:space="preserve">diritto all’Indennizzo, nonché </w:t>
      </w:r>
      <w:r w:rsidRPr="008D7F16">
        <w:rPr>
          <w:rFonts w:ascii="Arial" w:hAnsi="Arial" w:cs="Arial"/>
          <w:sz w:val="20"/>
          <w:szCs w:val="20"/>
          <w:lang w:val="it-IT"/>
        </w:rPr>
        <w:t xml:space="preserve">la </w:t>
      </w:r>
      <w:r w:rsidRPr="008D7F16">
        <w:rPr>
          <w:rFonts w:ascii="Arial" w:hAnsi="Arial" w:cs="Arial"/>
          <w:spacing w:val="-3"/>
          <w:sz w:val="20"/>
          <w:szCs w:val="20"/>
          <w:lang w:val="it-IT"/>
        </w:rPr>
        <w:t xml:space="preserve">stessa cessazione dell’Assicurazione (Artt. 1892, 1893 </w:t>
      </w:r>
      <w:r w:rsidRPr="008D7F16">
        <w:rPr>
          <w:rFonts w:ascii="Arial" w:hAnsi="Arial" w:cs="Arial"/>
          <w:sz w:val="20"/>
          <w:szCs w:val="20"/>
          <w:lang w:val="it-IT"/>
        </w:rPr>
        <w:t xml:space="preserve">e </w:t>
      </w:r>
      <w:r w:rsidRPr="008D7F16">
        <w:rPr>
          <w:rFonts w:ascii="Arial" w:hAnsi="Arial" w:cs="Arial"/>
          <w:spacing w:val="-3"/>
          <w:sz w:val="20"/>
          <w:szCs w:val="20"/>
          <w:lang w:val="it-IT"/>
        </w:rPr>
        <w:t>1894 C.C.).</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2 - Altre assicurazioni</w:t>
      </w:r>
    </w:p>
    <w:p w:rsidR="004F24E1" w:rsidRPr="008D7F16" w:rsidRDefault="004F24E1" w:rsidP="00F0520A">
      <w:pPr>
        <w:jc w:val="both"/>
        <w:rPr>
          <w:rFonts w:ascii="Arial" w:hAnsi="Arial" w:cs="Arial"/>
          <w:sz w:val="20"/>
          <w:szCs w:val="20"/>
          <w:lang w:val="it-IT"/>
        </w:rPr>
      </w:pPr>
      <w:r w:rsidRPr="008D7F16">
        <w:rPr>
          <w:rFonts w:ascii="Arial" w:hAnsi="Arial" w:cs="Arial"/>
          <w:spacing w:val="-3"/>
          <w:sz w:val="20"/>
          <w:szCs w:val="20"/>
          <w:lang w:val="it-IT"/>
        </w:rPr>
        <w:t xml:space="preserve">L'Assicurato e/o </w:t>
      </w:r>
      <w:r w:rsidRPr="008D7F16">
        <w:rPr>
          <w:rFonts w:ascii="Arial" w:hAnsi="Arial" w:cs="Arial"/>
          <w:sz w:val="20"/>
          <w:szCs w:val="20"/>
          <w:lang w:val="it-IT"/>
        </w:rPr>
        <w:t xml:space="preserve">il </w:t>
      </w:r>
      <w:r w:rsidRPr="008D7F16">
        <w:rPr>
          <w:rFonts w:ascii="Arial" w:hAnsi="Arial" w:cs="Arial"/>
          <w:spacing w:val="-4"/>
          <w:sz w:val="20"/>
          <w:szCs w:val="20"/>
          <w:lang w:val="it-IT"/>
        </w:rPr>
        <w:t xml:space="preserve">Contraente,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parziale deroga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quanto disposto dall’Art. 1910 C.C., </w:t>
      </w:r>
      <w:r w:rsidRPr="008D7F16">
        <w:rPr>
          <w:rFonts w:ascii="Arial" w:hAnsi="Arial" w:cs="Arial"/>
          <w:sz w:val="20"/>
          <w:szCs w:val="20"/>
          <w:lang w:val="it-IT"/>
        </w:rPr>
        <w:t xml:space="preserve">sono </w:t>
      </w:r>
      <w:r w:rsidRPr="008D7F16">
        <w:rPr>
          <w:rFonts w:ascii="Arial" w:hAnsi="Arial" w:cs="Arial"/>
          <w:spacing w:val="-3"/>
          <w:sz w:val="20"/>
          <w:szCs w:val="20"/>
          <w:lang w:val="it-IT"/>
        </w:rPr>
        <w:t xml:space="preserve">esonerati dall’obbligo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comunicare </w:t>
      </w:r>
      <w:r w:rsidRPr="008D7F16">
        <w:rPr>
          <w:rFonts w:ascii="Arial" w:hAnsi="Arial" w:cs="Arial"/>
          <w:sz w:val="20"/>
          <w:szCs w:val="20"/>
          <w:lang w:val="it-IT"/>
        </w:rPr>
        <w:t xml:space="preserve">agli </w:t>
      </w:r>
      <w:r w:rsidRPr="008D7F16">
        <w:rPr>
          <w:rFonts w:ascii="Arial" w:hAnsi="Arial" w:cs="Arial"/>
          <w:spacing w:val="-3"/>
          <w:sz w:val="20"/>
          <w:szCs w:val="20"/>
          <w:lang w:val="it-IT"/>
        </w:rPr>
        <w:t xml:space="preserve">Assicuratori l’esistenza </w:t>
      </w:r>
      <w:r w:rsidRPr="008D7F16">
        <w:rPr>
          <w:rFonts w:ascii="Arial" w:hAnsi="Arial" w:cs="Arial"/>
          <w:sz w:val="20"/>
          <w:szCs w:val="20"/>
          <w:lang w:val="it-IT"/>
        </w:rPr>
        <w:t xml:space="preserve">e la </w:t>
      </w:r>
      <w:r w:rsidRPr="008D7F16">
        <w:rPr>
          <w:rFonts w:ascii="Arial" w:hAnsi="Arial" w:cs="Arial"/>
          <w:spacing w:val="-4"/>
          <w:sz w:val="20"/>
          <w:szCs w:val="20"/>
          <w:lang w:val="it-IT"/>
        </w:rPr>
        <w:t xml:space="preserve">successiva </w:t>
      </w:r>
      <w:r w:rsidRPr="008D7F16">
        <w:rPr>
          <w:rFonts w:ascii="Arial" w:hAnsi="Arial" w:cs="Arial"/>
          <w:spacing w:val="-3"/>
          <w:sz w:val="20"/>
          <w:szCs w:val="20"/>
          <w:lang w:val="it-IT"/>
        </w:rPr>
        <w:t xml:space="preserve">stipulazione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altre assicurazioni per </w:t>
      </w:r>
      <w:r w:rsidRPr="008D7F16">
        <w:rPr>
          <w:rFonts w:ascii="Arial" w:hAnsi="Arial" w:cs="Arial"/>
          <w:sz w:val="20"/>
          <w:szCs w:val="20"/>
          <w:lang w:val="it-IT"/>
        </w:rPr>
        <w:t xml:space="preserve">lo </w:t>
      </w:r>
      <w:r w:rsidRPr="008D7F16">
        <w:rPr>
          <w:rFonts w:ascii="Arial" w:hAnsi="Arial" w:cs="Arial"/>
          <w:spacing w:val="-3"/>
          <w:sz w:val="20"/>
          <w:szCs w:val="20"/>
          <w:lang w:val="it-IT"/>
        </w:rPr>
        <w:t xml:space="preserve">stesso rischio, fermo </w:t>
      </w:r>
      <w:r w:rsidRPr="008D7F16">
        <w:rPr>
          <w:rFonts w:ascii="Arial" w:hAnsi="Arial" w:cs="Arial"/>
          <w:sz w:val="20"/>
          <w:szCs w:val="20"/>
          <w:lang w:val="it-IT"/>
        </w:rPr>
        <w:t xml:space="preserve">restando </w:t>
      </w:r>
      <w:r w:rsidRPr="008D7F16">
        <w:rPr>
          <w:rFonts w:ascii="Arial" w:hAnsi="Arial" w:cs="Arial"/>
          <w:spacing w:val="-3"/>
          <w:sz w:val="20"/>
          <w:szCs w:val="20"/>
          <w:lang w:val="it-IT"/>
        </w:rPr>
        <w:t xml:space="preserve">l’obbligo, in caso </w:t>
      </w:r>
      <w:r w:rsidRPr="008D7F16">
        <w:rPr>
          <w:rFonts w:ascii="Arial" w:hAnsi="Arial" w:cs="Arial"/>
          <w:sz w:val="20"/>
          <w:szCs w:val="20"/>
          <w:lang w:val="it-IT"/>
        </w:rPr>
        <w:t xml:space="preserve">di </w:t>
      </w:r>
      <w:r w:rsidRPr="008D7F16">
        <w:rPr>
          <w:rFonts w:ascii="Arial" w:hAnsi="Arial" w:cs="Arial"/>
          <w:spacing w:val="-3"/>
          <w:sz w:val="20"/>
          <w:szCs w:val="20"/>
          <w:lang w:val="it-IT"/>
        </w:rPr>
        <w:t xml:space="preserve">Sinistro, </w:t>
      </w:r>
      <w:r w:rsidRPr="008D7F16">
        <w:rPr>
          <w:rFonts w:ascii="Arial" w:hAnsi="Arial" w:cs="Arial"/>
          <w:sz w:val="20"/>
          <w:szCs w:val="20"/>
          <w:lang w:val="it-IT"/>
        </w:rPr>
        <w:t xml:space="preserve">di darne </w:t>
      </w:r>
      <w:r w:rsidRPr="008D7F16">
        <w:rPr>
          <w:rFonts w:ascii="Arial" w:hAnsi="Arial" w:cs="Arial"/>
          <w:spacing w:val="-3"/>
          <w:sz w:val="20"/>
          <w:szCs w:val="20"/>
          <w:lang w:val="it-IT"/>
        </w:rPr>
        <w:t xml:space="preserve">comunicazione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tutti </w:t>
      </w:r>
      <w:r w:rsidRPr="008D7F16">
        <w:rPr>
          <w:rFonts w:ascii="Arial" w:hAnsi="Arial" w:cs="Arial"/>
          <w:sz w:val="20"/>
          <w:szCs w:val="20"/>
          <w:lang w:val="it-IT"/>
        </w:rPr>
        <w:t xml:space="preserve">gli </w:t>
      </w:r>
      <w:r w:rsidRPr="008D7F16">
        <w:rPr>
          <w:rFonts w:ascii="Arial" w:hAnsi="Arial" w:cs="Arial"/>
          <w:spacing w:val="-3"/>
          <w:sz w:val="20"/>
          <w:szCs w:val="20"/>
          <w:lang w:val="it-IT"/>
        </w:rPr>
        <w:t xml:space="preserve">assicuratori indicando </w:t>
      </w:r>
      <w:r w:rsidRPr="008D7F16">
        <w:rPr>
          <w:rFonts w:ascii="Arial" w:hAnsi="Arial" w:cs="Arial"/>
          <w:sz w:val="20"/>
          <w:szCs w:val="20"/>
          <w:lang w:val="it-IT"/>
        </w:rPr>
        <w:t xml:space="preserve">a </w:t>
      </w:r>
      <w:r w:rsidRPr="008D7F16">
        <w:rPr>
          <w:rFonts w:ascii="Arial" w:hAnsi="Arial" w:cs="Arial"/>
          <w:spacing w:val="-3"/>
          <w:sz w:val="20"/>
          <w:szCs w:val="20"/>
          <w:lang w:val="it-IT"/>
        </w:rPr>
        <w:t xml:space="preserve">ciascuno </w:t>
      </w:r>
      <w:r w:rsidRPr="008D7F16">
        <w:rPr>
          <w:rFonts w:ascii="Arial" w:hAnsi="Arial" w:cs="Arial"/>
          <w:sz w:val="20"/>
          <w:szCs w:val="20"/>
          <w:lang w:val="it-IT"/>
        </w:rPr>
        <w:t xml:space="preserve">il </w:t>
      </w:r>
      <w:r w:rsidRPr="008D7F16">
        <w:rPr>
          <w:rFonts w:ascii="Arial" w:hAnsi="Arial" w:cs="Arial"/>
          <w:spacing w:val="-3"/>
          <w:sz w:val="20"/>
          <w:szCs w:val="20"/>
          <w:lang w:val="it-IT"/>
        </w:rPr>
        <w:t>nome degli altri.</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3 - Pagamento del Premio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L’Assicurazione ha effetto dalla data stabilita in Polizza se il Premio o la prima rata di Premio sono stati pagati; altrimenti ha effetto dalle ore 24.00 del giorno del pagamento.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A parziale deroga dell’Art. 1901 C.C. le garanzie saranno valide anche se il Premio sarà corrisposto entro 30 (trenta) giorni successivi alla data di decorrenza dell’Assicurazione.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Se il Contraente non paga i premi o le rate di Premio successive, l'Assicurazione resta sospesa dalle ore 24.00 del 30° giorno dopo quello della scadenza e riprende vigore dalle ore 24.00 del giorno del pagamento, ferme le successive scadenze (Art. 1901 C.C.).</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Le somme pagate a titolo di Premio rimangono comunque acquisite dagli Assicuratori indipendentemente dal fatto che l’Assicurazione cessi prima della data stabilita in Polizza o nel Certificato.</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4 - Forma delle comunicazioni e modifiche dell’Assicurazione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Tutte le comunicazioni tra le parti devono essere effettuate per iscritto, e le eventuali modifiche dell’Assicurazione devono essere provate mediante atto scritto.</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5 - Obblighi dell’Assicurato e/o del Contraente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L’Assicurato e/o il Contraente devono comunicare tempestivamente agli Assicuratori la data effettiva di inizio dei lavori ovvero l’eventuale mancato inizio dei lavori stessi entro 24 mesi dalla data di approvazione del progetto.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In caso di Sinistro, l’Assicurato e/o il Contraente devono darne avviso scritto agli Assicuratori, entro 30 (trenta) giorni da quando ne hanno avuto conoscenza.</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6 - Scadenza dell’Assicurazione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L’Assicurazione viene stipulata senza tacito rinnovo alla scadenza finale, ed è rinnovabile e/o prorogabile alla scadenza con espressa dichiarazione del Contraente e solo su espressa volontà di entrambe le parti. Se l’Assicurazione sarà stipulata per un periodo di più annualità sarà comunque in facoltà delle parti di rescinderla al termine di ogni annualità mediante lettera raccomandata da spedirsi almeno 60 giorni prima della scadenza annuale.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7 - Oneri fiscali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Gli oneri fiscali relativi all’Assicurazione sono a carico del Contraente.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8 - Foro competente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Foro competente è esclusivamente quello del luogo in cui ha sede il Contraente.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sz w:val="20"/>
          <w:szCs w:val="20"/>
          <w:lang w:val="it-IT"/>
        </w:rPr>
      </w:pPr>
    </w:p>
    <w:p w:rsidR="004F24E1" w:rsidRPr="00F0520A" w:rsidRDefault="004F24E1" w:rsidP="00F0520A">
      <w:pPr>
        <w:jc w:val="both"/>
        <w:rPr>
          <w:rFonts w:ascii="Arial" w:hAnsi="Arial" w:cs="Arial"/>
          <w:b/>
          <w:sz w:val="20"/>
          <w:szCs w:val="20"/>
          <w:lang w:val="it-IT"/>
        </w:rPr>
      </w:pPr>
      <w:r w:rsidRPr="00F0520A">
        <w:rPr>
          <w:rFonts w:ascii="Arial" w:hAnsi="Arial" w:cs="Arial"/>
          <w:b/>
          <w:sz w:val="20"/>
          <w:szCs w:val="20"/>
          <w:lang w:val="it-IT"/>
        </w:rPr>
        <w:t>Art. 9 - Rinvio alle norme di legge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Per tutto quanto non diversamente regolato, valgono le norme di legge.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10 - Calcolo dei Premi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Il Premio per ciascun Certificato che verrà emesso alle condizioni di cui alla presente Polizza sarà calcolato applicando all’importo complessivo delle Opere i seguenti tassi, in base alla durata dei lavori di realizzazione di ciascuna Opera:</w:t>
      </w:r>
    </w:p>
    <w:p w:rsidR="004F24E1" w:rsidRPr="00803BDE" w:rsidRDefault="004F24E1" w:rsidP="00F0520A">
      <w:pPr>
        <w:jc w:val="both"/>
        <w:rPr>
          <w:rFonts w:ascii="Arial" w:hAnsi="Arial" w:cs="Arial"/>
          <w:sz w:val="20"/>
          <w:szCs w:val="20"/>
          <w:lang w:val="it-IT"/>
        </w:rPr>
      </w:pPr>
      <w:r w:rsidRPr="00803BDE">
        <w:rPr>
          <w:rFonts w:ascii="Arial" w:hAnsi="Arial" w:cs="Arial"/>
          <w:sz w:val="20"/>
          <w:szCs w:val="20"/>
          <w:lang w:val="it-IT"/>
        </w:rPr>
        <w:t>Lavori con durata fino a 12 mesi: 0,4</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03BDE" w:rsidRDefault="004F24E1" w:rsidP="00F0520A">
      <w:pPr>
        <w:jc w:val="both"/>
        <w:rPr>
          <w:rFonts w:ascii="Arial" w:hAnsi="Arial" w:cs="Arial"/>
          <w:sz w:val="20"/>
          <w:szCs w:val="20"/>
          <w:lang w:val="it-IT"/>
        </w:rPr>
      </w:pPr>
      <w:r w:rsidRPr="00803BDE">
        <w:rPr>
          <w:rFonts w:ascii="Arial" w:hAnsi="Arial" w:cs="Arial"/>
          <w:sz w:val="20"/>
          <w:szCs w:val="20"/>
          <w:lang w:val="it-IT"/>
        </w:rPr>
        <w:t>Lavori con durata fino a 24 mesi: 0,7</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03BDE" w:rsidRDefault="004F24E1" w:rsidP="00F0520A">
      <w:pPr>
        <w:jc w:val="both"/>
        <w:rPr>
          <w:rFonts w:ascii="Arial" w:hAnsi="Arial" w:cs="Arial"/>
          <w:sz w:val="20"/>
          <w:szCs w:val="20"/>
          <w:lang w:val="it-IT"/>
        </w:rPr>
      </w:pPr>
      <w:r w:rsidRPr="00803BDE">
        <w:rPr>
          <w:rFonts w:ascii="Arial" w:hAnsi="Arial" w:cs="Arial"/>
          <w:sz w:val="20"/>
          <w:szCs w:val="20"/>
          <w:lang w:val="it-IT"/>
        </w:rPr>
        <w:t>Lavori con durata fino a 36 mesi: 0,9</w:t>
      </w:r>
      <w:r w:rsidRPr="00803BDE">
        <w:rPr>
          <w:rFonts w:ascii="Arial" w:hAnsi="Arial" w:cs="Arial"/>
          <w:spacing w:val="-17"/>
          <w:sz w:val="20"/>
          <w:szCs w:val="20"/>
          <w:lang w:val="it-IT"/>
        </w:rPr>
        <w:t xml:space="preserve"> </w:t>
      </w:r>
      <w:r w:rsidRPr="00803BDE">
        <w:rPr>
          <w:rFonts w:ascii="Arial" w:hAnsi="Arial" w:cs="Arial"/>
          <w:sz w:val="20"/>
          <w:szCs w:val="20"/>
          <w:lang w:val="it-IT"/>
        </w:rPr>
        <w:t>pro-mille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 xml:space="preserve">Il Premio per ciascun Certificato non sarà in ogni caso inferiore ad Euro </w:t>
      </w:r>
      <w:r w:rsidRPr="00803BDE">
        <w:rPr>
          <w:rFonts w:ascii="Arial" w:hAnsi="Arial" w:cs="Arial"/>
          <w:sz w:val="20"/>
          <w:szCs w:val="20"/>
          <w:lang w:val="it-IT"/>
        </w:rPr>
        <w:t>200,0</w:t>
      </w:r>
      <w:r w:rsidRPr="008D7F16">
        <w:rPr>
          <w:rFonts w:ascii="Arial" w:hAnsi="Arial" w:cs="Arial"/>
          <w:sz w:val="20"/>
          <w:szCs w:val="20"/>
          <w:lang w:val="it-IT"/>
        </w:rPr>
        <w:t>0, al lordo delle imposte.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Nel caso in cui l’importo complessivo dell’Opera oggetto del Certificato sia superiore ad Euro 20.000.000,00 il tasso applicato sarà comunicato dagli Assicuratori.</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11 - Gestione del contratto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Ad ogni effetto di legge, le Parti contraenti riconoscono alla General Broker Service S.p.A. il ruolo di cui al D. Lgs. n. 209/2005, relativamente alla conclusione ed alla gestione della presente assicurazione e per tutto il tempo della durata, incluse proroghe, rinnovi, riforme o sostituzioni.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In conseguenza di quanto sopra si conviene espressamente: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il Broker, nell’ambito della normativa richiamata, sia responsabile della rispondenza formale e giuridica dei documenti contrattuali nonché della legittimità della sottoscrizione degli stessi da parte della Società;</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di riconoscere che tutte le comunicazioni che, per legge o per contratto, il Contraente/Assicurato è tenuto a fare alla Società, si intendono valide ed efficaci anche se notificate al Broker;</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il pagamento dei premi dovuti alla Società, per qualsiasi motivo relativo alla presente assicurazione, venga effettuato dal Contraente al Broker. Il pagamento così effettuato ha effetto liberato ai sensi dell’art. 1901 C.C. La Società delegataria o ogni eventuale Società coassicuratrice, delegano quindi esplicitamente il broker, all’incasso del premio, in ottemperanza al comma 2 dell’art. 118 Dlgs 209/2005 e con gli effetti per la Contraente previsti al primo comma del medesimo articolo;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le somme incassate dal broker vengano da questi rimesse agli assicuratori secondo gli accordi vigenti o, in mancanza, entro il giorno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3 “pagamento del premio”;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l’opera del broker, unico intermediario nei rapporti con le Compagnie di Assicurazione, verrà remunerata dalla Compagnie con le quali verranno stipulati, modificati e/o prorogati i contratti, secondo quanto disciplinato dagli accordi tra le stesse e il broker incaricato, o in mancanza, secondo la media delle commissioni riconosciute al broker per analoghi contratti, da almeno 5 imprese con le quali lo stesso ha già stipulato accordi. La remunerazione del broker non dovrà in ogni caso rappresentare un costo aggiuntivo per il Contraente, e andrà dalla Società assorbita nella componente di costo altrimenti identificata nel premio, per gli oneri di distribuzione e produzione;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la gestione dei sinistri, fino a che non diventino vertenze legali, venga curata per conto del Contraente/Assicurato, dal broker: il Broker intratterrà per conto del contraente/Assicurato i rapporti con l’Ufficio Sinistri della Compagnia, al quale rimane riservata la trattazione specifica e la liquidazione dei sinistri.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che il broker ha ottemperato agli obblighi assicurativi di Legge di cui all’Art. 112, comma 3 del Dlgs 209/2005 e si impegna a produrre copia della vigente polizza a semplice richiesta scritta della/e Società in qualunque momento del rapporto;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Il presente articolo sarà privo di efficacia dal momento in cui dovesse venire a mancare l’obbligatoria iscrizione del broker al RUI, istituito presso l’ISVAP con procedimento n. 5 del 16/10/2006.</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12 - Tracciabilità dei flussi finanziari</w:t>
      </w:r>
    </w:p>
    <w:p w:rsidR="004F24E1" w:rsidRPr="008D7F16" w:rsidRDefault="004F24E1" w:rsidP="00F0520A">
      <w:pPr>
        <w:jc w:val="both"/>
        <w:rPr>
          <w:rFonts w:ascii="Arial" w:hAnsi="Arial" w:cs="Arial"/>
          <w:iCs/>
          <w:sz w:val="20"/>
          <w:szCs w:val="20"/>
          <w:lang w:val="it-IT"/>
        </w:rPr>
      </w:pPr>
      <w:r w:rsidRPr="008D7F16">
        <w:rPr>
          <w:rFonts w:ascii="Arial" w:hAnsi="Arial" w:cs="Arial"/>
          <w:iCs/>
          <w:sz w:val="20"/>
          <w:szCs w:val="20"/>
          <w:lang w:val="it-IT"/>
        </w:rPr>
        <w:t>Le parti:</w:t>
      </w:r>
    </w:p>
    <w:p w:rsidR="004F24E1" w:rsidRPr="008D7F16" w:rsidRDefault="004F24E1" w:rsidP="00F0520A">
      <w:pPr>
        <w:jc w:val="both"/>
        <w:rPr>
          <w:rFonts w:ascii="Arial" w:hAnsi="Arial" w:cs="Arial"/>
          <w:iCs/>
          <w:sz w:val="20"/>
          <w:szCs w:val="20"/>
          <w:lang w:val="it-IT"/>
        </w:rPr>
      </w:pPr>
      <w:r w:rsidRPr="008D7F16">
        <w:rPr>
          <w:rFonts w:ascii="Arial" w:hAnsi="Arial" w:cs="Arial"/>
          <w:iCs/>
          <w:sz w:val="20"/>
          <w:szCs w:val="20"/>
          <w:lang w:val="it-IT"/>
        </w:rPr>
        <w:t>L’assicuratore ai sensi e per gli effetti dell’art. 3, comma 7, Legge 136/2010 s.m.i., si impegna a comunicare sia al Broker, intermediario dei premi ai sensi della apposita “clausola broker”, sia alla stazione appaltante, gli estremi identificativi dei conti correnti dedicati di cui all’art.3 comma 1 della medesima Legge, entro sette giorni dalla loro accensione, o nel caso di conti correnti già esistenti, dalla loro prima utilizzazione in operazioni finanziarie relative alla commessa pubblica, nonché, nello stesso termine, le generalità ed il codice fiscale delle persone delegate ad operare su di essi. L’Assicuratore si impegna altresì, a comunicare ogni eventuale variazione relativa ai dati trasmessi.</w:t>
      </w:r>
    </w:p>
    <w:p w:rsidR="004F24E1" w:rsidRPr="008D7F16" w:rsidRDefault="004F24E1" w:rsidP="00F0520A">
      <w:pPr>
        <w:jc w:val="both"/>
        <w:rPr>
          <w:rFonts w:ascii="Arial" w:hAnsi="Arial" w:cs="Arial"/>
          <w:iCs/>
          <w:sz w:val="20"/>
          <w:szCs w:val="20"/>
          <w:lang w:val="it-IT"/>
        </w:rPr>
      </w:pPr>
      <w:r w:rsidRPr="008D7F16">
        <w:rPr>
          <w:rFonts w:ascii="Arial" w:hAnsi="Arial" w:cs="Arial"/>
          <w:iCs/>
          <w:sz w:val="20"/>
          <w:szCs w:val="20"/>
          <w:lang w:val="it-IT"/>
        </w:rPr>
        <w:t xml:space="preserve">Il Broker ai sensi e per gli effetti dell’art. 3, comma 7, Legge 136/2010 s.m.i., si impegna a comunicare alla stazione appaltante ogni eventuale variazione relativa ai dati trasmessi. </w:t>
      </w:r>
    </w:p>
    <w:p w:rsidR="004F24E1" w:rsidRPr="008D7F16" w:rsidRDefault="004F24E1" w:rsidP="00F0520A">
      <w:pPr>
        <w:jc w:val="both"/>
        <w:rPr>
          <w:rFonts w:ascii="Arial" w:hAnsi="Arial" w:cs="Arial"/>
          <w:iCs/>
          <w:sz w:val="20"/>
          <w:szCs w:val="20"/>
          <w:lang w:val="it-IT"/>
        </w:rPr>
      </w:pPr>
      <w:r w:rsidRPr="008D7F16">
        <w:rPr>
          <w:rFonts w:ascii="Arial" w:hAnsi="Arial" w:cs="Arial"/>
          <w:iCs/>
          <w:sz w:val="20"/>
          <w:szCs w:val="20"/>
          <w:lang w:val="it-IT"/>
        </w:rPr>
        <w:t>Il presente contratto, si intenderà risolto di diritto nel caso in cui le transazioni dovessero essere eseguite senza avvalersi di banche o della società Poste italiane Spa., ovvero con altri strumenti di pagamento idonei a consentire la piena tracciabilità delle operazioni.</w:t>
      </w:r>
    </w:p>
    <w:p w:rsidR="004F24E1" w:rsidRPr="008D7F16" w:rsidRDefault="004F24E1" w:rsidP="00F0520A">
      <w:pPr>
        <w:jc w:val="both"/>
        <w:rPr>
          <w:rFonts w:ascii="Arial" w:hAnsi="Arial" w:cs="Arial"/>
          <w:iCs/>
          <w:sz w:val="20"/>
          <w:szCs w:val="20"/>
          <w:lang w:val="it-IT"/>
        </w:rPr>
      </w:pPr>
      <w:r w:rsidRPr="008D7F16">
        <w:rPr>
          <w:rFonts w:ascii="Arial" w:hAnsi="Arial" w:cs="Arial"/>
          <w:iCs/>
          <w:sz w:val="20"/>
          <w:szCs w:val="20"/>
          <w:lang w:val="it-IT"/>
        </w:rPr>
        <w:t>L’appaltatore, il subappaltatore o il subcontraente che ha notizia dell’inadempimento della propria controparte agli obblighi di tracciabilità finanziaria di cui al presente articolo ne dà immediata comunicazione alla stazione appaltante e alla prefettura-ufficio territoriale del Governo</w:t>
      </w:r>
      <w:ins w:id="91" w:author="Unknown" w:date="2010-10-20T14:21:00Z">
        <w:r w:rsidRPr="008D7F16">
          <w:rPr>
            <w:rFonts w:ascii="Arial" w:hAnsi="Arial" w:cs="Arial"/>
            <w:iCs/>
            <w:sz w:val="20"/>
            <w:szCs w:val="20"/>
            <w:lang w:val="it-IT"/>
          </w:rPr>
          <w:t xml:space="preserve"> </w:t>
        </w:r>
      </w:ins>
      <w:r w:rsidRPr="008D7F16">
        <w:rPr>
          <w:rFonts w:ascii="Arial" w:hAnsi="Arial" w:cs="Arial"/>
          <w:iCs/>
          <w:sz w:val="20"/>
          <w:szCs w:val="20"/>
          <w:lang w:val="it-IT"/>
        </w:rPr>
        <w:t>della provincia ove ha sede la stazione appaltante o l’amministrazione concedente.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13 - Clausola risolutiva espressa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Il presente contratto si intenderà risolto di diritto ex Art. 1456 C.C. e s.s. in tutti i casi in cui le transazioni siano eseguite senza avvalersi dell’ausilio di Istituti Bancari o della società Poste Italiane S.p.A. e comunque si accerti il mancato rispetto degli adempimenti di cui all’Art. 12 che precede.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Il Contraente, gli Assicuratori, l’eventuale Intermediario e comunque ogni soggetto connesso al presente contratto che abbia notizia dell’inadempimento della propria controparte agli obblighi di tracciabilità finanziaria previsti dalla L. 136/2010 deve manifestare immediatamente la volontà di avvalersi della clausola risolutiva, informandone, a mezzo comunicazione scritta, il Contraente e/o gli Assicuratori e la Prefettura o l’Ufficio Territoriale del Governo territorialmente competente.</w:t>
      </w:r>
    </w:p>
    <w:p w:rsidR="004F24E1" w:rsidRPr="008D7F16" w:rsidRDefault="004F24E1" w:rsidP="00F0520A">
      <w:pPr>
        <w:jc w:val="both"/>
        <w:rPr>
          <w:rFonts w:ascii="Arial" w:hAnsi="Arial" w:cs="Arial"/>
          <w:sz w:val="20"/>
          <w:szCs w:val="20"/>
          <w:lang w:val="it-IT"/>
        </w:rPr>
      </w:pPr>
    </w:p>
    <w:p w:rsidR="004F24E1" w:rsidRPr="00F0520A" w:rsidRDefault="004F24E1" w:rsidP="00F0520A">
      <w:pPr>
        <w:jc w:val="both"/>
        <w:rPr>
          <w:rFonts w:ascii="Arial" w:hAnsi="Arial" w:cs="Arial"/>
          <w:sz w:val="20"/>
          <w:szCs w:val="20"/>
        </w:rPr>
      </w:pPr>
      <w:r w:rsidRPr="008D7F16">
        <w:rPr>
          <w:rFonts w:ascii="Arial" w:hAnsi="Arial" w:cs="Arial"/>
          <w:spacing w:val="-49"/>
          <w:sz w:val="20"/>
          <w:szCs w:val="20"/>
          <w:lang w:val="it-IT"/>
        </w:rPr>
        <w:t xml:space="preserve"> </w:t>
      </w:r>
      <w:r>
        <w:rPr>
          <w:noProof/>
          <w:lang w:val="it-IT"/>
        </w:rPr>
      </w:r>
      <w:r w:rsidRPr="00D52165">
        <w:rPr>
          <w:rFonts w:ascii="Arial" w:hAnsi="Arial" w:cs="Arial"/>
          <w:noProof/>
          <w:spacing w:val="-49"/>
          <w:sz w:val="20"/>
          <w:szCs w:val="20"/>
          <w:lang w:val="it-IT"/>
        </w:rPr>
        <w:pict>
          <v:shape id="Text Box 5" o:spid="_x0000_s1043" type="#_x0000_t202" style="width:481.5pt;height:27.75pt;visibility:visible;mso-position-horizontal-relative:char;mso-position-vertical-relative:line" filled="f" strokeweight=".16936mm">
            <v:textbox inset="0,0,0,0">
              <w:txbxContent>
                <w:p w:rsidR="004F24E1" w:rsidRPr="008D7F16" w:rsidRDefault="004F24E1" w:rsidP="00F0520A">
                  <w:pPr>
                    <w:jc w:val="center"/>
                    <w:rPr>
                      <w:rFonts w:ascii="Arial" w:hAnsi="Arial" w:cs="Arial"/>
                      <w:sz w:val="20"/>
                      <w:szCs w:val="20"/>
                      <w:lang w:val="it-IT"/>
                    </w:rPr>
                  </w:pPr>
                  <w:r w:rsidRPr="008D7F16">
                    <w:rPr>
                      <w:rFonts w:ascii="Arial" w:hAnsi="Arial" w:cs="Arial"/>
                      <w:sz w:val="20"/>
                      <w:szCs w:val="20"/>
                      <w:lang w:val="it-IT"/>
                    </w:rPr>
                    <w:t>NORME CHE REGOLANO L’ASSICURAZIONE DELLA RESPONSABILITÀ PROFESSIONALE DEL VERIFICATORE INTERNO ALLA STAZIONE APPALTANTE</w:t>
                  </w:r>
                </w:p>
              </w:txbxContent>
            </v:textbox>
            <w10:anchorlock/>
          </v:shape>
        </w:pict>
      </w:r>
    </w:p>
    <w:p w:rsidR="004F24E1" w:rsidRPr="00F0520A" w:rsidRDefault="004F24E1" w:rsidP="00F0520A">
      <w:pPr>
        <w:jc w:val="both"/>
        <w:rPr>
          <w:rFonts w:ascii="Arial" w:hAnsi="Arial" w:cs="Arial"/>
          <w:sz w:val="20"/>
          <w:szCs w:val="20"/>
        </w:rPr>
      </w:pPr>
    </w:p>
    <w:p w:rsidR="004F24E1" w:rsidRPr="00DF772E" w:rsidRDefault="004F24E1" w:rsidP="00F0520A">
      <w:pPr>
        <w:jc w:val="both"/>
        <w:rPr>
          <w:rFonts w:ascii="Arial" w:hAnsi="Arial" w:cs="Arial"/>
          <w:b/>
          <w:sz w:val="20"/>
          <w:szCs w:val="20"/>
          <w:lang w:val="it-IT"/>
        </w:rPr>
      </w:pPr>
      <w:r w:rsidRPr="00DF772E">
        <w:rPr>
          <w:rFonts w:ascii="Arial" w:hAnsi="Arial" w:cs="Arial"/>
          <w:b/>
          <w:sz w:val="20"/>
          <w:szCs w:val="20"/>
          <w:lang w:val="it-IT"/>
        </w:rPr>
        <w:t>Art. 14 - Oggetto dell’Assicurazione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Gli Assicuratori si obbligano a tenere indenne l'Assicurato di quanto questi sia tenuto a risarcire alla Stazione Appaltante quale responsabile, nello svolgimento dell’attività di verifica di cui all’Art. 26 del D.Lgs. 50/2016, del mancato rilievo di errori ed omissioni nel progetto verificato che ne pregiudichino in tutto o in parte la realizzabilità o la sua utilizzazione.</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15 - Inizio e termine della garanzia - Forma “claims made”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L’Assicurazione vale per le richieste di risarcimento pervenute all’Assicurato e comunicate agli Assicuratori per la prima volta nel corso del periodo di validità del Certificato, a condizione che tali richieste siano relative a fatti posti in essere successivamente alla data di accettazione dell’incarico e che non siano state ancora presentate all’Assicurato alla data di decorrenza del Certificato.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L'Assicurazione è altresì operante per le richieste di risarcimento pervenute all’Assicurato e denunciate agli Assicuratori fino alle ore 24.00 del giorno di emissione del certificato di collaudo provvisorio o del certificato di regolare esecuzione ma in ogni caso non oltre i 12 mesi successivi alla scadenza del Certificato, e purché le richieste di risarcimento siano afferenti ad errori od omissioni posti in essere dall’Assicurato durante il periodo compreso tra la data di accettazione dell’incarico e la data di scadenza del Certificato.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Qualora, per qualsiasi motivo, il certificato di collaudo provvisorio o il certificato di regolare esecuzione non siano emessi entro i 12 mesi successivi alla data prevista per l’ultimazione dei lavori, l’Assicurato e/o il Contraente possono chiedere una proroga della copertura assicurativa che gli Assicuratori s'impegnano a concedere alle condizioni che saranno concordate.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Agli effetti di quanto disposto dagli Artt. 1892 e 1893 C.C., l’Assicurato dichiara di non avere ricevuto alcuna richiesta di risarcimento, né di essere a conoscenza di alcun elemento che possa far supporre il sorgere dell’obbligo di risarcimento, per fatto a lui imputabile, al momento della stipula della Polizza.</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16 - Massimale e Franchigia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 presente garanzia è prestata per un Massimale pari a quanto indicato in ciascuna Scheda Tecnica che si intende: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non inferiore al 5% dell’importo dei lavori con il limite massimo di Euro 500.000,00 per lavori di importo inferiore alla soglia comunitaria di Euro</w:t>
      </w:r>
      <w:r w:rsidRPr="008D7F16">
        <w:rPr>
          <w:rFonts w:ascii="Arial" w:hAnsi="Arial" w:cs="Arial"/>
          <w:spacing w:val="-18"/>
          <w:sz w:val="20"/>
          <w:szCs w:val="20"/>
          <w:lang w:val="it-IT"/>
        </w:rPr>
        <w:t xml:space="preserve"> </w:t>
      </w:r>
      <w:r w:rsidRPr="008D7F16">
        <w:rPr>
          <w:rFonts w:ascii="Arial" w:hAnsi="Arial" w:cs="Arial"/>
          <w:sz w:val="20"/>
          <w:szCs w:val="20"/>
          <w:lang w:val="it-IT"/>
        </w:rPr>
        <w:t>5.225.000,00;</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non inferiore al 10% dell’importo dei lavori con il limite massimo di Euro 1.500.000,00 per lavori di importo pari o superiore alla predetta</w:t>
      </w:r>
      <w:r w:rsidRPr="008D7F16">
        <w:rPr>
          <w:rFonts w:ascii="Arial" w:hAnsi="Arial" w:cs="Arial"/>
          <w:spacing w:val="-14"/>
          <w:sz w:val="20"/>
          <w:szCs w:val="20"/>
          <w:lang w:val="it-IT"/>
        </w:rPr>
        <w:t xml:space="preserve"> </w:t>
      </w:r>
      <w:r w:rsidRPr="008D7F16">
        <w:rPr>
          <w:rFonts w:ascii="Arial" w:hAnsi="Arial" w:cs="Arial"/>
          <w:sz w:val="20"/>
          <w:szCs w:val="20"/>
          <w:lang w:val="it-IT"/>
        </w:rPr>
        <w:t>soglia.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Per Opere di particolare complessità può essere richiesto un Massimale superiore a Euro 1.500.000,00 fino al 20% dell’importo dei lavori con il limite di Euro 2.500.000,00.</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Il Massimale rappresenta la massima esposizione degli Assicuratori per l’intero periodo di validità del Certificato. L’Assicurazione è soggetta alla Franchigia indicata in ciascuna Scheda Tecnica che, per ogni Sinistro, resta a carico dell’Assicurato.</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17 - Estensione territoriale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L'Assicurazione vale per gli incarichi di verifica relativi ad Opere da realizzarsi nell'ambito del territorio della Repubblica Italiana, salvo i casi di cui al D.P.R. 207/2010, Parte VI.</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18 - Rischi esclusi dall’Assicurazione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Gli Assicuratori non risponderanno per i Sinistri relativi a:</w:t>
      </w:r>
    </w:p>
    <w:p w:rsidR="004F24E1" w:rsidRPr="008D7F16" w:rsidRDefault="004F24E1" w:rsidP="00F0520A">
      <w:pPr>
        <w:jc w:val="both"/>
        <w:rPr>
          <w:rFonts w:ascii="Arial" w:hAnsi="Arial" w:cs="Arial"/>
          <w:sz w:val="20"/>
          <w:szCs w:val="20"/>
          <w:lang w:val="it-IT"/>
        </w:rPr>
      </w:pPr>
      <w:r w:rsidRPr="008D7F16">
        <w:rPr>
          <w:rFonts w:ascii="Arial" w:hAnsi="Arial" w:cs="Arial"/>
          <w:spacing w:val="-3"/>
          <w:sz w:val="20"/>
          <w:szCs w:val="20"/>
          <w:lang w:val="it-IT"/>
        </w:rPr>
        <w:t xml:space="preserve">Opere </w:t>
      </w:r>
      <w:r w:rsidRPr="008D7F16">
        <w:rPr>
          <w:rFonts w:ascii="Arial" w:hAnsi="Arial" w:cs="Arial"/>
          <w:sz w:val="20"/>
          <w:szCs w:val="20"/>
          <w:lang w:val="it-IT"/>
        </w:rPr>
        <w:t xml:space="preserve">la cui </w:t>
      </w:r>
      <w:r w:rsidRPr="008D7F16">
        <w:rPr>
          <w:rFonts w:ascii="Arial" w:hAnsi="Arial" w:cs="Arial"/>
          <w:spacing w:val="-3"/>
          <w:sz w:val="20"/>
          <w:szCs w:val="20"/>
          <w:lang w:val="it-IT"/>
        </w:rPr>
        <w:t xml:space="preserve">progettazione </w:t>
      </w:r>
      <w:r w:rsidRPr="008D7F16">
        <w:rPr>
          <w:rFonts w:ascii="Arial" w:hAnsi="Arial" w:cs="Arial"/>
          <w:sz w:val="20"/>
          <w:szCs w:val="20"/>
          <w:lang w:val="it-IT"/>
        </w:rPr>
        <w:t xml:space="preserve">o </w:t>
      </w:r>
      <w:r w:rsidRPr="008D7F16">
        <w:rPr>
          <w:rFonts w:ascii="Arial" w:hAnsi="Arial" w:cs="Arial"/>
          <w:spacing w:val="-2"/>
          <w:sz w:val="20"/>
          <w:szCs w:val="20"/>
          <w:lang w:val="it-IT"/>
        </w:rPr>
        <w:t xml:space="preserve">per </w:t>
      </w:r>
      <w:r w:rsidRPr="008D7F16">
        <w:rPr>
          <w:rFonts w:ascii="Arial" w:hAnsi="Arial" w:cs="Arial"/>
          <w:sz w:val="20"/>
          <w:szCs w:val="20"/>
          <w:lang w:val="it-IT"/>
        </w:rPr>
        <w:t xml:space="preserve">cui la </w:t>
      </w:r>
      <w:r w:rsidRPr="008D7F16">
        <w:rPr>
          <w:rFonts w:ascii="Arial" w:hAnsi="Arial" w:cs="Arial"/>
          <w:spacing w:val="-3"/>
          <w:sz w:val="20"/>
          <w:szCs w:val="20"/>
          <w:lang w:val="it-IT"/>
        </w:rPr>
        <w:t xml:space="preserve">verifica </w:t>
      </w:r>
      <w:r w:rsidRPr="008D7F16">
        <w:rPr>
          <w:rFonts w:ascii="Arial" w:hAnsi="Arial" w:cs="Arial"/>
          <w:spacing w:val="-2"/>
          <w:sz w:val="20"/>
          <w:szCs w:val="20"/>
          <w:lang w:val="it-IT"/>
        </w:rPr>
        <w:t xml:space="preserve">del </w:t>
      </w:r>
      <w:r w:rsidRPr="008D7F16">
        <w:rPr>
          <w:rFonts w:ascii="Arial" w:hAnsi="Arial" w:cs="Arial"/>
          <w:spacing w:val="-3"/>
          <w:sz w:val="20"/>
          <w:szCs w:val="20"/>
          <w:lang w:val="it-IT"/>
        </w:rPr>
        <w:t>progetto vengano affidate con procedura giudizialmente riconosciuta</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viziata</w:t>
      </w:r>
      <w:r w:rsidRPr="008D7F16">
        <w:rPr>
          <w:rFonts w:ascii="Arial" w:hAnsi="Arial" w:cs="Arial"/>
          <w:spacing w:val="-5"/>
          <w:sz w:val="20"/>
          <w:szCs w:val="20"/>
          <w:lang w:val="it-IT"/>
        </w:rPr>
        <w:t xml:space="preserve"> </w:t>
      </w:r>
      <w:r w:rsidRPr="008D7F16">
        <w:rPr>
          <w:rFonts w:ascii="Arial" w:hAnsi="Arial" w:cs="Arial"/>
          <w:sz w:val="20"/>
          <w:szCs w:val="20"/>
          <w:lang w:val="it-IT"/>
        </w:rPr>
        <w:t>da</w:t>
      </w:r>
      <w:r w:rsidRPr="008D7F16">
        <w:rPr>
          <w:rFonts w:ascii="Arial" w:hAnsi="Arial" w:cs="Arial"/>
          <w:spacing w:val="-5"/>
          <w:sz w:val="20"/>
          <w:szCs w:val="20"/>
          <w:lang w:val="it-IT"/>
        </w:rPr>
        <w:t xml:space="preserve"> </w:t>
      </w:r>
      <w:r w:rsidRPr="008D7F16">
        <w:rPr>
          <w:rFonts w:ascii="Arial" w:hAnsi="Arial" w:cs="Arial"/>
          <w:spacing w:val="-3"/>
          <w:sz w:val="20"/>
          <w:szCs w:val="20"/>
          <w:lang w:val="it-IT"/>
        </w:rPr>
        <w:t>violazione</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delle</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specifiche</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norme</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in</w:t>
      </w:r>
      <w:r w:rsidRPr="008D7F16">
        <w:rPr>
          <w:rFonts w:ascii="Arial" w:hAnsi="Arial" w:cs="Arial"/>
          <w:spacing w:val="-5"/>
          <w:sz w:val="20"/>
          <w:szCs w:val="20"/>
          <w:lang w:val="it-IT"/>
        </w:rPr>
        <w:t xml:space="preserve"> </w:t>
      </w:r>
      <w:r w:rsidRPr="008D7F16">
        <w:rPr>
          <w:rFonts w:ascii="Arial" w:hAnsi="Arial" w:cs="Arial"/>
          <w:spacing w:val="-3"/>
          <w:sz w:val="20"/>
          <w:szCs w:val="20"/>
          <w:lang w:val="it-IT"/>
        </w:rPr>
        <w:t>materia</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dettate</w:t>
      </w:r>
      <w:r w:rsidRPr="008D7F16">
        <w:rPr>
          <w:rFonts w:ascii="Arial" w:hAnsi="Arial" w:cs="Arial"/>
          <w:spacing w:val="-7"/>
          <w:sz w:val="20"/>
          <w:szCs w:val="20"/>
          <w:lang w:val="it-IT"/>
        </w:rPr>
        <w:t xml:space="preserve"> </w:t>
      </w:r>
      <w:r w:rsidRPr="008D7F16">
        <w:rPr>
          <w:rFonts w:ascii="Arial" w:hAnsi="Arial" w:cs="Arial"/>
          <w:spacing w:val="-3"/>
          <w:sz w:val="20"/>
          <w:szCs w:val="20"/>
          <w:lang w:val="it-IT"/>
        </w:rPr>
        <w:t>dalla</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legge</w:t>
      </w:r>
      <w:r w:rsidRPr="008D7F16">
        <w:rPr>
          <w:rFonts w:ascii="Arial" w:hAnsi="Arial" w:cs="Arial"/>
          <w:spacing w:val="-7"/>
          <w:sz w:val="20"/>
          <w:szCs w:val="20"/>
          <w:lang w:val="it-IT"/>
        </w:rPr>
        <w:t xml:space="preserve"> </w:t>
      </w:r>
      <w:r w:rsidRPr="008D7F16">
        <w:rPr>
          <w:rFonts w:ascii="Arial" w:hAnsi="Arial" w:cs="Arial"/>
          <w:sz w:val="20"/>
          <w:szCs w:val="20"/>
          <w:lang w:val="it-IT"/>
        </w:rPr>
        <w:t>o</w:t>
      </w:r>
      <w:r w:rsidRPr="008D7F16">
        <w:rPr>
          <w:rFonts w:ascii="Arial" w:hAnsi="Arial" w:cs="Arial"/>
          <w:spacing w:val="-8"/>
          <w:sz w:val="20"/>
          <w:szCs w:val="20"/>
          <w:lang w:val="it-IT"/>
        </w:rPr>
        <w:t xml:space="preserve"> </w:t>
      </w:r>
      <w:r w:rsidRPr="008D7F16">
        <w:rPr>
          <w:rFonts w:ascii="Arial" w:hAnsi="Arial" w:cs="Arial"/>
          <w:sz w:val="20"/>
          <w:szCs w:val="20"/>
          <w:lang w:val="it-IT"/>
        </w:rPr>
        <w:t>da</w:t>
      </w:r>
      <w:r w:rsidRPr="008D7F16">
        <w:rPr>
          <w:rFonts w:ascii="Arial" w:hAnsi="Arial" w:cs="Arial"/>
          <w:spacing w:val="-5"/>
          <w:sz w:val="20"/>
          <w:szCs w:val="20"/>
          <w:lang w:val="it-IT"/>
        </w:rPr>
        <w:t xml:space="preserve"> </w:t>
      </w:r>
      <w:r w:rsidRPr="008D7F16">
        <w:rPr>
          <w:rFonts w:ascii="Arial" w:hAnsi="Arial" w:cs="Arial"/>
          <w:spacing w:val="-3"/>
          <w:sz w:val="20"/>
          <w:szCs w:val="20"/>
          <w:lang w:val="it-IT"/>
        </w:rPr>
        <w:t>incompetenza</w:t>
      </w:r>
      <w:r w:rsidRPr="008D7F16">
        <w:rPr>
          <w:rFonts w:ascii="Arial" w:hAnsi="Arial" w:cs="Arial"/>
          <w:spacing w:val="-5"/>
          <w:sz w:val="20"/>
          <w:szCs w:val="20"/>
          <w:lang w:val="it-IT"/>
        </w:rPr>
        <w:t xml:space="preserve"> </w:t>
      </w:r>
      <w:r w:rsidRPr="008D7F16">
        <w:rPr>
          <w:rFonts w:ascii="Arial" w:hAnsi="Arial" w:cs="Arial"/>
          <w:sz w:val="20"/>
          <w:szCs w:val="20"/>
          <w:lang w:val="it-IT"/>
        </w:rPr>
        <w:t>o</w:t>
      </w:r>
      <w:r w:rsidRPr="008D7F16">
        <w:rPr>
          <w:rFonts w:ascii="Arial" w:hAnsi="Arial" w:cs="Arial"/>
          <w:spacing w:val="-8"/>
          <w:sz w:val="20"/>
          <w:szCs w:val="20"/>
          <w:lang w:val="it-IT"/>
        </w:rPr>
        <w:t xml:space="preserve"> </w:t>
      </w:r>
      <w:r w:rsidRPr="008D7F16">
        <w:rPr>
          <w:rFonts w:ascii="Arial" w:hAnsi="Arial" w:cs="Arial"/>
          <w:sz w:val="20"/>
          <w:szCs w:val="20"/>
          <w:lang w:val="it-IT"/>
        </w:rPr>
        <w:t>da</w:t>
      </w:r>
      <w:r w:rsidRPr="008D7F16">
        <w:rPr>
          <w:rFonts w:ascii="Arial" w:hAnsi="Arial" w:cs="Arial"/>
          <w:spacing w:val="-8"/>
          <w:sz w:val="20"/>
          <w:szCs w:val="20"/>
          <w:lang w:val="it-IT"/>
        </w:rPr>
        <w:t xml:space="preserve"> </w:t>
      </w:r>
      <w:r w:rsidRPr="008D7F16">
        <w:rPr>
          <w:rFonts w:ascii="Arial" w:hAnsi="Arial" w:cs="Arial"/>
          <w:spacing w:val="-4"/>
          <w:sz w:val="20"/>
          <w:szCs w:val="20"/>
          <w:lang w:val="it-IT"/>
        </w:rPr>
        <w:t xml:space="preserve">eccesso </w:t>
      </w:r>
      <w:r w:rsidRPr="008D7F16">
        <w:rPr>
          <w:rFonts w:ascii="Arial" w:hAnsi="Arial" w:cs="Arial"/>
          <w:sz w:val="20"/>
          <w:szCs w:val="20"/>
          <w:lang w:val="it-IT"/>
        </w:rPr>
        <w:t>di</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potere;</w:t>
      </w:r>
    </w:p>
    <w:p w:rsidR="004F24E1" w:rsidRPr="008D7F16" w:rsidRDefault="004F24E1" w:rsidP="00F0520A">
      <w:pPr>
        <w:jc w:val="both"/>
        <w:rPr>
          <w:rFonts w:ascii="Arial" w:hAnsi="Arial" w:cs="Arial"/>
          <w:sz w:val="20"/>
          <w:szCs w:val="20"/>
          <w:lang w:val="it-IT"/>
        </w:rPr>
      </w:pPr>
      <w:r w:rsidRPr="008D7F16">
        <w:rPr>
          <w:rFonts w:ascii="Arial" w:hAnsi="Arial" w:cs="Arial"/>
          <w:spacing w:val="-3"/>
          <w:sz w:val="20"/>
          <w:szCs w:val="20"/>
          <w:lang w:val="it-IT"/>
        </w:rPr>
        <w:t xml:space="preserve">Opere </w:t>
      </w:r>
      <w:r w:rsidRPr="008D7F16">
        <w:rPr>
          <w:rFonts w:ascii="Arial" w:hAnsi="Arial" w:cs="Arial"/>
          <w:sz w:val="20"/>
          <w:szCs w:val="20"/>
          <w:lang w:val="it-IT"/>
        </w:rPr>
        <w:t xml:space="preserve">la cui </w:t>
      </w:r>
      <w:r w:rsidRPr="008D7F16">
        <w:rPr>
          <w:rFonts w:ascii="Arial" w:hAnsi="Arial" w:cs="Arial"/>
          <w:spacing w:val="-3"/>
          <w:sz w:val="20"/>
          <w:szCs w:val="20"/>
          <w:lang w:val="it-IT"/>
        </w:rPr>
        <w:t xml:space="preserve">realizzazione </w:t>
      </w:r>
      <w:r w:rsidRPr="008D7F16">
        <w:rPr>
          <w:rFonts w:ascii="Arial" w:hAnsi="Arial" w:cs="Arial"/>
          <w:sz w:val="20"/>
          <w:szCs w:val="20"/>
          <w:lang w:val="it-IT"/>
        </w:rPr>
        <w:t xml:space="preserve">venga </w:t>
      </w:r>
      <w:r w:rsidRPr="008D7F16">
        <w:rPr>
          <w:rFonts w:ascii="Arial" w:hAnsi="Arial" w:cs="Arial"/>
          <w:spacing w:val="-3"/>
          <w:sz w:val="20"/>
          <w:szCs w:val="20"/>
          <w:lang w:val="it-IT"/>
        </w:rPr>
        <w:t xml:space="preserve">affidata </w:t>
      </w:r>
      <w:r w:rsidRPr="008D7F16">
        <w:rPr>
          <w:rFonts w:ascii="Arial" w:hAnsi="Arial" w:cs="Arial"/>
          <w:sz w:val="20"/>
          <w:szCs w:val="20"/>
          <w:lang w:val="it-IT"/>
        </w:rPr>
        <w:t xml:space="preserve">con </w:t>
      </w:r>
      <w:r w:rsidRPr="008D7F16">
        <w:rPr>
          <w:rFonts w:ascii="Arial" w:hAnsi="Arial" w:cs="Arial"/>
          <w:spacing w:val="-3"/>
          <w:sz w:val="20"/>
          <w:szCs w:val="20"/>
          <w:lang w:val="it-IT"/>
        </w:rPr>
        <w:t xml:space="preserve">procedura giudizialmente riconosciuta viziata </w:t>
      </w:r>
      <w:r w:rsidRPr="008D7F16">
        <w:rPr>
          <w:rFonts w:ascii="Arial" w:hAnsi="Arial" w:cs="Arial"/>
          <w:sz w:val="20"/>
          <w:szCs w:val="20"/>
          <w:lang w:val="it-IT"/>
        </w:rPr>
        <w:t xml:space="preserve">da </w:t>
      </w:r>
      <w:r w:rsidRPr="008D7F16">
        <w:rPr>
          <w:rFonts w:ascii="Arial" w:hAnsi="Arial" w:cs="Arial"/>
          <w:spacing w:val="-3"/>
          <w:sz w:val="20"/>
          <w:szCs w:val="20"/>
          <w:lang w:val="it-IT"/>
        </w:rPr>
        <w:t>violazione delle specifiche</w:t>
      </w:r>
      <w:r w:rsidRPr="008D7F16">
        <w:rPr>
          <w:rFonts w:ascii="Arial" w:hAnsi="Arial" w:cs="Arial"/>
          <w:spacing w:val="-8"/>
          <w:sz w:val="20"/>
          <w:szCs w:val="20"/>
          <w:lang w:val="it-IT"/>
        </w:rPr>
        <w:t xml:space="preserve"> </w:t>
      </w:r>
      <w:r w:rsidRPr="008D7F16">
        <w:rPr>
          <w:rFonts w:ascii="Arial" w:hAnsi="Arial" w:cs="Arial"/>
          <w:spacing w:val="-3"/>
          <w:sz w:val="20"/>
          <w:szCs w:val="20"/>
          <w:lang w:val="it-IT"/>
        </w:rPr>
        <w:t>norme</w:t>
      </w:r>
      <w:r w:rsidRPr="008D7F16">
        <w:rPr>
          <w:rFonts w:ascii="Arial" w:hAnsi="Arial" w:cs="Arial"/>
          <w:spacing w:val="-8"/>
          <w:sz w:val="20"/>
          <w:szCs w:val="20"/>
          <w:lang w:val="it-IT"/>
        </w:rPr>
        <w:t xml:space="preserve"> </w:t>
      </w:r>
      <w:r w:rsidRPr="008D7F16">
        <w:rPr>
          <w:rFonts w:ascii="Arial" w:hAnsi="Arial" w:cs="Arial"/>
          <w:sz w:val="20"/>
          <w:szCs w:val="20"/>
          <w:lang w:val="it-IT"/>
        </w:rPr>
        <w:t>in</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materia</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dettate</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dalla</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legge</w:t>
      </w:r>
      <w:r w:rsidRPr="008D7F16">
        <w:rPr>
          <w:rFonts w:ascii="Arial" w:hAnsi="Arial" w:cs="Arial"/>
          <w:spacing w:val="-9"/>
          <w:sz w:val="20"/>
          <w:szCs w:val="20"/>
          <w:lang w:val="it-IT"/>
        </w:rPr>
        <w:t xml:space="preserve"> </w:t>
      </w:r>
      <w:r w:rsidRPr="008D7F16">
        <w:rPr>
          <w:rFonts w:ascii="Arial" w:hAnsi="Arial" w:cs="Arial"/>
          <w:sz w:val="20"/>
          <w:szCs w:val="20"/>
          <w:lang w:val="it-IT"/>
        </w:rPr>
        <w:t>o</w:t>
      </w:r>
      <w:r w:rsidRPr="008D7F16">
        <w:rPr>
          <w:rFonts w:ascii="Arial" w:hAnsi="Arial" w:cs="Arial"/>
          <w:spacing w:val="-9"/>
          <w:sz w:val="20"/>
          <w:szCs w:val="20"/>
          <w:lang w:val="it-IT"/>
        </w:rPr>
        <w:t xml:space="preserve"> </w:t>
      </w:r>
      <w:r w:rsidRPr="008D7F16">
        <w:rPr>
          <w:rFonts w:ascii="Arial" w:hAnsi="Arial" w:cs="Arial"/>
          <w:sz w:val="20"/>
          <w:szCs w:val="20"/>
          <w:lang w:val="it-IT"/>
        </w:rPr>
        <w:t>da</w:t>
      </w:r>
      <w:r w:rsidRPr="008D7F16">
        <w:rPr>
          <w:rFonts w:ascii="Arial" w:hAnsi="Arial" w:cs="Arial"/>
          <w:spacing w:val="-6"/>
          <w:sz w:val="20"/>
          <w:szCs w:val="20"/>
          <w:lang w:val="it-IT"/>
        </w:rPr>
        <w:t xml:space="preserve"> </w:t>
      </w:r>
      <w:r w:rsidRPr="008D7F16">
        <w:rPr>
          <w:rFonts w:ascii="Arial" w:hAnsi="Arial" w:cs="Arial"/>
          <w:spacing w:val="-3"/>
          <w:sz w:val="20"/>
          <w:szCs w:val="20"/>
          <w:lang w:val="it-IT"/>
        </w:rPr>
        <w:t>incompetenza</w:t>
      </w:r>
      <w:r w:rsidRPr="008D7F16">
        <w:rPr>
          <w:rFonts w:ascii="Arial" w:hAnsi="Arial" w:cs="Arial"/>
          <w:spacing w:val="-9"/>
          <w:sz w:val="20"/>
          <w:szCs w:val="20"/>
          <w:lang w:val="it-IT"/>
        </w:rPr>
        <w:t xml:space="preserve"> </w:t>
      </w:r>
      <w:r w:rsidRPr="008D7F16">
        <w:rPr>
          <w:rFonts w:ascii="Arial" w:hAnsi="Arial" w:cs="Arial"/>
          <w:sz w:val="20"/>
          <w:szCs w:val="20"/>
          <w:lang w:val="it-IT"/>
        </w:rPr>
        <w:t>o</w:t>
      </w:r>
      <w:r w:rsidRPr="008D7F16">
        <w:rPr>
          <w:rFonts w:ascii="Arial" w:hAnsi="Arial" w:cs="Arial"/>
          <w:spacing w:val="-6"/>
          <w:sz w:val="20"/>
          <w:szCs w:val="20"/>
          <w:lang w:val="it-IT"/>
        </w:rPr>
        <w:t xml:space="preserve"> </w:t>
      </w:r>
      <w:r w:rsidRPr="008D7F16">
        <w:rPr>
          <w:rFonts w:ascii="Arial" w:hAnsi="Arial" w:cs="Arial"/>
          <w:sz w:val="20"/>
          <w:szCs w:val="20"/>
          <w:lang w:val="it-IT"/>
        </w:rPr>
        <w:t>da</w:t>
      </w:r>
      <w:r w:rsidRPr="008D7F16">
        <w:rPr>
          <w:rFonts w:ascii="Arial" w:hAnsi="Arial" w:cs="Arial"/>
          <w:spacing w:val="-6"/>
          <w:sz w:val="20"/>
          <w:szCs w:val="20"/>
          <w:lang w:val="it-IT"/>
        </w:rPr>
        <w:t xml:space="preserve"> </w:t>
      </w:r>
      <w:r w:rsidRPr="008D7F16">
        <w:rPr>
          <w:rFonts w:ascii="Arial" w:hAnsi="Arial" w:cs="Arial"/>
          <w:spacing w:val="-4"/>
          <w:sz w:val="20"/>
          <w:szCs w:val="20"/>
          <w:lang w:val="it-IT"/>
        </w:rPr>
        <w:t>eccesso</w:t>
      </w:r>
      <w:r w:rsidRPr="008D7F16">
        <w:rPr>
          <w:rFonts w:ascii="Arial" w:hAnsi="Arial" w:cs="Arial"/>
          <w:spacing w:val="-6"/>
          <w:sz w:val="20"/>
          <w:szCs w:val="20"/>
          <w:lang w:val="it-IT"/>
        </w:rPr>
        <w:t xml:space="preserve"> </w:t>
      </w:r>
      <w:r w:rsidRPr="008D7F16">
        <w:rPr>
          <w:rFonts w:ascii="Arial" w:hAnsi="Arial" w:cs="Arial"/>
          <w:sz w:val="20"/>
          <w:szCs w:val="20"/>
          <w:lang w:val="it-IT"/>
        </w:rPr>
        <w:t>di</w:t>
      </w:r>
      <w:r w:rsidRPr="008D7F16">
        <w:rPr>
          <w:rFonts w:ascii="Arial" w:hAnsi="Arial" w:cs="Arial"/>
          <w:spacing w:val="-9"/>
          <w:sz w:val="20"/>
          <w:szCs w:val="20"/>
          <w:lang w:val="it-IT"/>
        </w:rPr>
        <w:t xml:space="preserve"> </w:t>
      </w:r>
      <w:r w:rsidRPr="008D7F16">
        <w:rPr>
          <w:rFonts w:ascii="Arial" w:hAnsi="Arial" w:cs="Arial"/>
          <w:spacing w:val="-3"/>
          <w:sz w:val="20"/>
          <w:szCs w:val="20"/>
          <w:lang w:val="it-IT"/>
        </w:rPr>
        <w:t>potere;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Opere i cui lavori siano eseguiti da imprese di cui l’Assicurato, il coniuge, i genitori, i figli, nonché qualsiasi altro parente ed affine se con essi convivente sia proprietario, amministratore, legale rappresentante, socio a responsabilità</w:t>
      </w:r>
      <w:r w:rsidRPr="008D7F16">
        <w:rPr>
          <w:rFonts w:ascii="Arial" w:hAnsi="Arial" w:cs="Arial"/>
          <w:spacing w:val="-10"/>
          <w:sz w:val="20"/>
          <w:szCs w:val="20"/>
          <w:lang w:val="it-IT"/>
        </w:rPr>
        <w:t xml:space="preserve"> </w:t>
      </w:r>
      <w:r w:rsidRPr="008D7F16">
        <w:rPr>
          <w:rFonts w:ascii="Arial" w:hAnsi="Arial" w:cs="Arial"/>
          <w:sz w:val="20"/>
          <w:szCs w:val="20"/>
          <w:lang w:val="it-IT"/>
        </w:rPr>
        <w:t>illimitata;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morte, malattia, infermità o lesioni personali determinati da fatti non direttamente imputabili ad un obbligo di natura</w:t>
      </w:r>
      <w:r w:rsidRPr="008D7F16">
        <w:rPr>
          <w:rFonts w:ascii="Arial" w:hAnsi="Arial" w:cs="Arial"/>
          <w:spacing w:val="-7"/>
          <w:sz w:val="20"/>
          <w:szCs w:val="20"/>
          <w:lang w:val="it-IT"/>
        </w:rPr>
        <w:t xml:space="preserve"> </w:t>
      </w:r>
      <w:r w:rsidRPr="008D7F16">
        <w:rPr>
          <w:rFonts w:ascii="Arial" w:hAnsi="Arial" w:cs="Arial"/>
          <w:sz w:val="20"/>
          <w:szCs w:val="20"/>
          <w:lang w:val="it-IT"/>
        </w:rPr>
        <w:t>professionale;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errori od omissioni imputabili all’Assicurato a titolo di dolo accertato con provvedimento definitivo dell’autorità competente;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fatti o circostanze pregressi già noti all’Assicurato alla data di decorrenza del</w:t>
      </w:r>
      <w:r w:rsidRPr="008D7F16">
        <w:rPr>
          <w:rFonts w:ascii="Arial" w:hAnsi="Arial" w:cs="Arial"/>
          <w:spacing w:val="-25"/>
          <w:sz w:val="20"/>
          <w:szCs w:val="20"/>
          <w:lang w:val="it-IT"/>
        </w:rPr>
        <w:t xml:space="preserve"> </w:t>
      </w:r>
      <w:r w:rsidRPr="008D7F16">
        <w:rPr>
          <w:rFonts w:ascii="Arial" w:hAnsi="Arial" w:cs="Arial"/>
          <w:sz w:val="20"/>
          <w:szCs w:val="20"/>
          <w:lang w:val="it-IT"/>
        </w:rPr>
        <w:t>Certificato;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inquinamento di qualsiasi genere di aria, acqua o suolo, interruzione, impoverimento o deviazione di sorgenti e corsi di acqua, alterazioni od impoverimento di falde acquifere, di giacimenti minerari ed in genere di quanto trovasi nel sottosuolo suscettibile di sfruttamento, danni ambientali in</w:t>
      </w:r>
      <w:r w:rsidRPr="008D7F16">
        <w:rPr>
          <w:rFonts w:ascii="Arial" w:hAnsi="Arial" w:cs="Arial"/>
          <w:spacing w:val="-27"/>
          <w:sz w:val="20"/>
          <w:szCs w:val="20"/>
          <w:lang w:val="it-IT"/>
        </w:rPr>
        <w:t xml:space="preserve"> </w:t>
      </w:r>
      <w:r w:rsidRPr="008D7F16">
        <w:rPr>
          <w:rFonts w:ascii="Arial" w:hAnsi="Arial" w:cs="Arial"/>
          <w:sz w:val="20"/>
          <w:szCs w:val="20"/>
          <w:lang w:val="it-IT"/>
        </w:rPr>
        <w:t>generale;</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presenza</w:t>
      </w:r>
      <w:r w:rsidRPr="008D7F16">
        <w:rPr>
          <w:rFonts w:ascii="Arial" w:hAnsi="Arial" w:cs="Arial"/>
          <w:spacing w:val="-3"/>
          <w:sz w:val="20"/>
          <w:szCs w:val="20"/>
          <w:lang w:val="it-IT"/>
        </w:rPr>
        <w:t xml:space="preserve"> </w:t>
      </w:r>
      <w:r w:rsidRPr="008D7F16">
        <w:rPr>
          <w:rFonts w:ascii="Arial" w:hAnsi="Arial" w:cs="Arial"/>
          <w:sz w:val="20"/>
          <w:szCs w:val="20"/>
          <w:lang w:val="it-IT"/>
        </w:rPr>
        <w:t>od</w:t>
      </w:r>
      <w:r w:rsidRPr="008D7F16">
        <w:rPr>
          <w:rFonts w:ascii="Arial" w:hAnsi="Arial" w:cs="Arial"/>
          <w:spacing w:val="-3"/>
          <w:sz w:val="20"/>
          <w:szCs w:val="20"/>
          <w:lang w:val="it-IT"/>
        </w:rPr>
        <w:t xml:space="preserve"> </w:t>
      </w:r>
      <w:r w:rsidRPr="008D7F16">
        <w:rPr>
          <w:rFonts w:ascii="Arial" w:hAnsi="Arial" w:cs="Arial"/>
          <w:sz w:val="20"/>
          <w:szCs w:val="20"/>
          <w:lang w:val="it-IT"/>
        </w:rPr>
        <w:t>effetti,</w:t>
      </w:r>
      <w:r w:rsidRPr="008D7F16">
        <w:rPr>
          <w:rFonts w:ascii="Arial" w:hAnsi="Arial" w:cs="Arial"/>
          <w:spacing w:val="-3"/>
          <w:sz w:val="20"/>
          <w:szCs w:val="20"/>
          <w:lang w:val="it-IT"/>
        </w:rPr>
        <w:t xml:space="preserve"> </w:t>
      </w:r>
      <w:r w:rsidRPr="008D7F16">
        <w:rPr>
          <w:rFonts w:ascii="Arial" w:hAnsi="Arial" w:cs="Arial"/>
          <w:sz w:val="20"/>
          <w:szCs w:val="20"/>
          <w:lang w:val="it-IT"/>
        </w:rPr>
        <w:t>diretti</w:t>
      </w:r>
      <w:r w:rsidRPr="008D7F16">
        <w:rPr>
          <w:rFonts w:ascii="Arial" w:hAnsi="Arial" w:cs="Arial"/>
          <w:spacing w:val="-1"/>
          <w:sz w:val="20"/>
          <w:szCs w:val="20"/>
          <w:lang w:val="it-IT"/>
        </w:rPr>
        <w:t xml:space="preserve"> </w:t>
      </w:r>
      <w:r w:rsidRPr="008D7F16">
        <w:rPr>
          <w:rFonts w:ascii="Arial" w:hAnsi="Arial" w:cs="Arial"/>
          <w:sz w:val="20"/>
          <w:szCs w:val="20"/>
          <w:lang w:val="it-IT"/>
        </w:rPr>
        <w:t>e</w:t>
      </w:r>
      <w:r w:rsidRPr="008D7F16">
        <w:rPr>
          <w:rFonts w:ascii="Arial" w:hAnsi="Arial" w:cs="Arial"/>
          <w:spacing w:val="-4"/>
          <w:sz w:val="20"/>
          <w:szCs w:val="20"/>
          <w:lang w:val="it-IT"/>
        </w:rPr>
        <w:t xml:space="preserve"> </w:t>
      </w:r>
      <w:r w:rsidRPr="008D7F16">
        <w:rPr>
          <w:rFonts w:ascii="Arial" w:hAnsi="Arial" w:cs="Arial"/>
          <w:sz w:val="20"/>
          <w:szCs w:val="20"/>
          <w:lang w:val="it-IT"/>
        </w:rPr>
        <w:t>indiretti,</w:t>
      </w:r>
      <w:r w:rsidRPr="008D7F16">
        <w:rPr>
          <w:rFonts w:ascii="Arial" w:hAnsi="Arial" w:cs="Arial"/>
          <w:spacing w:val="-3"/>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amianto</w:t>
      </w:r>
      <w:r w:rsidRPr="008D7F16">
        <w:rPr>
          <w:rFonts w:ascii="Arial" w:hAnsi="Arial" w:cs="Arial"/>
          <w:spacing w:val="-3"/>
          <w:sz w:val="20"/>
          <w:szCs w:val="20"/>
          <w:lang w:val="it-IT"/>
        </w:rPr>
        <w:t xml:space="preserve"> </w:t>
      </w:r>
      <w:r w:rsidRPr="008D7F16">
        <w:rPr>
          <w:rFonts w:ascii="Arial" w:hAnsi="Arial" w:cs="Arial"/>
          <w:sz w:val="20"/>
          <w:szCs w:val="20"/>
          <w:lang w:val="it-IT"/>
        </w:rPr>
        <w:t>o</w:t>
      </w:r>
      <w:r w:rsidRPr="008D7F16">
        <w:rPr>
          <w:rFonts w:ascii="Arial" w:hAnsi="Arial" w:cs="Arial"/>
          <w:spacing w:val="-3"/>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muffa</w:t>
      </w:r>
      <w:r w:rsidRPr="008D7F16">
        <w:rPr>
          <w:rFonts w:ascii="Arial" w:hAnsi="Arial" w:cs="Arial"/>
          <w:spacing w:val="-3"/>
          <w:sz w:val="20"/>
          <w:szCs w:val="20"/>
          <w:lang w:val="it-IT"/>
        </w:rPr>
        <w:t xml:space="preserve"> </w:t>
      </w:r>
      <w:r w:rsidRPr="008D7F16">
        <w:rPr>
          <w:rFonts w:ascii="Arial" w:hAnsi="Arial" w:cs="Arial"/>
          <w:sz w:val="20"/>
          <w:szCs w:val="20"/>
          <w:lang w:val="it-IT"/>
        </w:rPr>
        <w:t>tossica</w:t>
      </w:r>
      <w:r w:rsidRPr="008D7F16">
        <w:rPr>
          <w:rFonts w:ascii="Arial" w:hAnsi="Arial" w:cs="Arial"/>
          <w:spacing w:val="-4"/>
          <w:sz w:val="20"/>
          <w:szCs w:val="20"/>
          <w:lang w:val="it-IT"/>
        </w:rPr>
        <w:t xml:space="preserve"> </w:t>
      </w:r>
      <w:r w:rsidRPr="008D7F16">
        <w:rPr>
          <w:rFonts w:ascii="Arial" w:hAnsi="Arial" w:cs="Arial"/>
          <w:sz w:val="20"/>
          <w:szCs w:val="20"/>
          <w:lang w:val="it-IT"/>
        </w:rPr>
        <w:t>di</w:t>
      </w:r>
      <w:r w:rsidRPr="008D7F16">
        <w:rPr>
          <w:rFonts w:ascii="Arial" w:hAnsi="Arial" w:cs="Arial"/>
          <w:spacing w:val="-4"/>
          <w:sz w:val="20"/>
          <w:szCs w:val="20"/>
          <w:lang w:val="it-IT"/>
        </w:rPr>
        <w:t xml:space="preserve"> </w:t>
      </w:r>
      <w:r w:rsidRPr="008D7F16">
        <w:rPr>
          <w:rFonts w:ascii="Arial" w:hAnsi="Arial" w:cs="Arial"/>
          <w:sz w:val="20"/>
          <w:szCs w:val="20"/>
          <w:lang w:val="it-IT"/>
        </w:rPr>
        <w:t>qualsiasi</w:t>
      </w:r>
      <w:r w:rsidRPr="008D7F16">
        <w:rPr>
          <w:rFonts w:ascii="Arial" w:hAnsi="Arial" w:cs="Arial"/>
          <w:spacing w:val="-4"/>
          <w:sz w:val="20"/>
          <w:szCs w:val="20"/>
          <w:lang w:val="it-IT"/>
        </w:rPr>
        <w:t xml:space="preserve"> </w:t>
      </w:r>
      <w:r w:rsidRPr="008D7F16">
        <w:rPr>
          <w:rFonts w:ascii="Arial" w:hAnsi="Arial" w:cs="Arial"/>
          <w:sz w:val="20"/>
          <w:szCs w:val="20"/>
          <w:lang w:val="it-IT"/>
        </w:rPr>
        <w:t>tipo;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sviluppo di energia nucleare o di</w:t>
      </w:r>
      <w:r w:rsidRPr="008D7F16">
        <w:rPr>
          <w:rFonts w:ascii="Arial" w:hAnsi="Arial" w:cs="Arial"/>
          <w:spacing w:val="-17"/>
          <w:sz w:val="20"/>
          <w:szCs w:val="20"/>
          <w:lang w:val="it-IT"/>
        </w:rPr>
        <w:t xml:space="preserve"> </w:t>
      </w:r>
      <w:r w:rsidRPr="008D7F16">
        <w:rPr>
          <w:rFonts w:ascii="Arial" w:hAnsi="Arial" w:cs="Arial"/>
          <w:sz w:val="20"/>
          <w:szCs w:val="20"/>
          <w:lang w:val="it-IT"/>
        </w:rPr>
        <w:t>radioattività.</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19 - Vincolo di solidarietà</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In caso di responsabilità solidale con altri soggetti, l'Assicurazione vale esclusivamente per la quota parte attribuibile all’Assicurato.</w:t>
      </w:r>
    </w:p>
    <w:p w:rsidR="004F24E1" w:rsidRPr="008D7F16" w:rsidRDefault="004F24E1" w:rsidP="00F0520A">
      <w:pPr>
        <w:jc w:val="both"/>
        <w:rPr>
          <w:rFonts w:ascii="Arial" w:hAnsi="Arial" w:cs="Arial"/>
          <w:sz w:val="20"/>
          <w:szCs w:val="20"/>
          <w:lang w:val="it-IT"/>
        </w:rPr>
      </w:pPr>
    </w:p>
    <w:p w:rsidR="004F24E1" w:rsidRPr="008D7F16" w:rsidRDefault="004F24E1" w:rsidP="00F0520A">
      <w:pPr>
        <w:jc w:val="both"/>
        <w:rPr>
          <w:rFonts w:ascii="Arial" w:hAnsi="Arial" w:cs="Arial"/>
          <w:b/>
          <w:sz w:val="20"/>
          <w:szCs w:val="20"/>
          <w:lang w:val="it-IT"/>
        </w:rPr>
      </w:pPr>
      <w:r w:rsidRPr="008D7F16">
        <w:rPr>
          <w:rFonts w:ascii="Arial" w:hAnsi="Arial" w:cs="Arial"/>
          <w:b/>
          <w:sz w:val="20"/>
          <w:szCs w:val="20"/>
          <w:lang w:val="it-IT"/>
        </w:rPr>
        <w:t>Art. 20 - Gestione delle vertenze di danno - Spese Legali</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Gli Assicuratori assumono la gestione delle vertenze - sia in sede stragiudiziale che giudiziale - a nome dell'Assicurato designando, ove occorra, legali o tecnici ed avvalendosi di tutti i diritti ed azioni spettanti all'Assicurato stesso.</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Sono a carico degli Assicuratori le spese sostenute per resistere all'azione promossa contro l'Assicurato, entro il limite di un importo pari al quarto del Massimale indicato in ciascun Certificato, per il danno cui si riferisce la domanda.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Qualora la somma dovuta superi il Massimale, le spese vengono ripartite fra Assicuratori e Assicurato in proporzione del rispettivo interesse, fermo restando il limite di un quarto del Massimale di cui sopra.</w:t>
      </w:r>
    </w:p>
    <w:p w:rsidR="004F24E1" w:rsidRPr="008D7F16" w:rsidRDefault="004F24E1" w:rsidP="00F0520A">
      <w:pPr>
        <w:jc w:val="both"/>
        <w:rPr>
          <w:rFonts w:ascii="Arial" w:hAnsi="Arial" w:cs="Arial"/>
          <w:sz w:val="20"/>
          <w:szCs w:val="20"/>
          <w:lang w:val="it-IT"/>
        </w:rPr>
      </w:pPr>
      <w:r w:rsidRPr="008D7F16">
        <w:rPr>
          <w:rFonts w:ascii="Arial" w:hAnsi="Arial" w:cs="Arial"/>
          <w:sz w:val="20"/>
          <w:szCs w:val="20"/>
          <w:lang w:val="it-IT"/>
        </w:rPr>
        <w:t>Gli Assicuratori non riconoscono spese sostenute dall'Assicurato per legali o tecnici che non siano da loro designati e non rispondono di multe o ammende né delle spese di giustizia penale.</w:t>
      </w:r>
    </w:p>
    <w:p w:rsidR="004F24E1" w:rsidRDefault="004F24E1" w:rsidP="00BB319C">
      <w:pPr>
        <w:jc w:val="both"/>
        <w:rPr>
          <w:rFonts w:ascii="Arial" w:hAnsi="Arial" w:cs="Arial"/>
          <w:sz w:val="20"/>
          <w:szCs w:val="20"/>
          <w:lang w:val="it-IT"/>
        </w:rPr>
      </w:pPr>
    </w:p>
    <w:p w:rsidR="004F24E1" w:rsidRPr="006152E2" w:rsidRDefault="004F24E1" w:rsidP="007712F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4F24E1" w:rsidRPr="006152E2" w:rsidTr="00C01F73">
        <w:tc>
          <w:tcPr>
            <w:tcW w:w="3476" w:type="dxa"/>
            <w:gridSpan w:val="2"/>
          </w:tcPr>
          <w:p w:rsidR="004F24E1" w:rsidRPr="006152E2" w:rsidRDefault="004F24E1" w:rsidP="00C01F73">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r>
      <w:tr w:rsidR="004F24E1" w:rsidRPr="006152E2" w:rsidTr="00C01F73">
        <w:tc>
          <w:tcPr>
            <w:tcW w:w="1738" w:type="dxa"/>
          </w:tcPr>
          <w:p w:rsidR="004F24E1" w:rsidRPr="006152E2" w:rsidRDefault="004F24E1" w:rsidP="00C01F73">
            <w:pPr>
              <w:pStyle w:val="Header"/>
              <w:rPr>
                <w:rFonts w:ascii="Arial" w:hAnsi="Arial" w:cs="Arial"/>
                <w:sz w:val="20"/>
                <w:szCs w:val="20"/>
              </w:rPr>
            </w:pPr>
          </w:p>
        </w:tc>
        <w:tc>
          <w:tcPr>
            <w:tcW w:w="1738" w:type="dxa"/>
          </w:tcPr>
          <w:p w:rsidR="004F24E1" w:rsidRPr="006152E2" w:rsidRDefault="004F24E1" w:rsidP="00C01F73">
            <w:pPr>
              <w:pStyle w:val="Header"/>
              <w:rPr>
                <w:rFonts w:ascii="Arial" w:hAnsi="Arial" w:cs="Arial"/>
                <w:sz w:val="20"/>
                <w:szCs w:val="20"/>
              </w:rPr>
            </w:pPr>
          </w:p>
          <w:p w:rsidR="004F24E1" w:rsidRPr="006152E2" w:rsidRDefault="004F24E1" w:rsidP="00C01F73">
            <w:pPr>
              <w:pStyle w:val="Header"/>
              <w:rPr>
                <w:rFonts w:ascii="Arial" w:hAnsi="Arial" w:cs="Arial"/>
                <w:sz w:val="20"/>
                <w:szCs w:val="20"/>
              </w:rPr>
            </w:pPr>
          </w:p>
          <w:p w:rsidR="004F24E1" w:rsidRPr="006152E2" w:rsidRDefault="004F24E1" w:rsidP="00C01F73">
            <w:pPr>
              <w:pStyle w:val="Header"/>
              <w:rPr>
                <w:rFonts w:ascii="Arial" w:hAnsi="Arial" w:cs="Arial"/>
                <w:sz w:val="20"/>
                <w:szCs w:val="20"/>
              </w:rPr>
            </w:pPr>
          </w:p>
        </w:tc>
        <w:tc>
          <w:tcPr>
            <w:tcW w:w="1730"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r>
      <w:tr w:rsidR="004F24E1" w:rsidRPr="006152E2" w:rsidTr="00C01F73">
        <w:tc>
          <w:tcPr>
            <w:tcW w:w="3476" w:type="dxa"/>
            <w:gridSpan w:val="2"/>
          </w:tcPr>
          <w:p w:rsidR="004F24E1" w:rsidRPr="006152E2" w:rsidRDefault="004F24E1" w:rsidP="00C01F73">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4F24E1" w:rsidRPr="006152E2" w:rsidRDefault="004F24E1" w:rsidP="00C01F73">
            <w:pPr>
              <w:pStyle w:val="Header"/>
              <w:rPr>
                <w:rFonts w:ascii="Arial" w:hAnsi="Arial" w:cs="Arial"/>
                <w:sz w:val="20"/>
                <w:szCs w:val="20"/>
              </w:rPr>
            </w:pPr>
          </w:p>
        </w:tc>
        <w:tc>
          <w:tcPr>
            <w:tcW w:w="3470" w:type="dxa"/>
            <w:gridSpan w:val="2"/>
          </w:tcPr>
          <w:p w:rsidR="004F24E1" w:rsidRPr="006152E2" w:rsidRDefault="004F24E1" w:rsidP="00C01F73">
            <w:pPr>
              <w:pStyle w:val="Header"/>
              <w:jc w:val="center"/>
              <w:rPr>
                <w:rFonts w:ascii="Arial" w:hAnsi="Arial" w:cs="Arial"/>
                <w:sz w:val="20"/>
                <w:szCs w:val="20"/>
              </w:rPr>
            </w:pPr>
            <w:r w:rsidRPr="006152E2">
              <w:rPr>
                <w:rFonts w:ascii="Arial" w:hAnsi="Arial" w:cs="Arial"/>
                <w:sz w:val="20"/>
                <w:szCs w:val="20"/>
              </w:rPr>
              <w:t>La Società</w:t>
            </w:r>
          </w:p>
        </w:tc>
      </w:tr>
      <w:tr w:rsidR="004F24E1" w:rsidRPr="006152E2" w:rsidTr="00C01F73">
        <w:tc>
          <w:tcPr>
            <w:tcW w:w="1738" w:type="dxa"/>
          </w:tcPr>
          <w:p w:rsidR="004F24E1" w:rsidRPr="006152E2" w:rsidRDefault="004F24E1" w:rsidP="00C01F73">
            <w:pPr>
              <w:pStyle w:val="Header"/>
              <w:rPr>
                <w:rFonts w:ascii="Arial" w:hAnsi="Arial" w:cs="Arial"/>
                <w:sz w:val="20"/>
                <w:szCs w:val="20"/>
              </w:rPr>
            </w:pPr>
          </w:p>
        </w:tc>
        <w:tc>
          <w:tcPr>
            <w:tcW w:w="1738" w:type="dxa"/>
          </w:tcPr>
          <w:p w:rsidR="004F24E1" w:rsidRPr="006152E2" w:rsidRDefault="004F24E1" w:rsidP="00C01F73">
            <w:pPr>
              <w:pStyle w:val="Header"/>
              <w:rPr>
                <w:rFonts w:ascii="Arial" w:hAnsi="Arial" w:cs="Arial"/>
                <w:sz w:val="20"/>
                <w:szCs w:val="20"/>
              </w:rPr>
            </w:pPr>
          </w:p>
          <w:p w:rsidR="004F24E1" w:rsidRPr="006152E2" w:rsidRDefault="004F24E1" w:rsidP="00C01F73">
            <w:pPr>
              <w:pStyle w:val="Header"/>
              <w:rPr>
                <w:rFonts w:ascii="Arial" w:hAnsi="Arial" w:cs="Arial"/>
                <w:sz w:val="20"/>
                <w:szCs w:val="20"/>
              </w:rPr>
            </w:pPr>
          </w:p>
          <w:p w:rsidR="004F24E1" w:rsidRPr="006152E2" w:rsidRDefault="004F24E1" w:rsidP="00C01F73">
            <w:pPr>
              <w:pStyle w:val="Header"/>
              <w:rPr>
                <w:rFonts w:ascii="Arial" w:hAnsi="Arial" w:cs="Arial"/>
                <w:sz w:val="20"/>
                <w:szCs w:val="20"/>
              </w:rPr>
            </w:pPr>
          </w:p>
        </w:tc>
        <w:tc>
          <w:tcPr>
            <w:tcW w:w="1730"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c>
          <w:tcPr>
            <w:tcW w:w="1735" w:type="dxa"/>
          </w:tcPr>
          <w:p w:rsidR="004F24E1" w:rsidRPr="006152E2" w:rsidRDefault="004F24E1" w:rsidP="00C01F73">
            <w:pPr>
              <w:pStyle w:val="Header"/>
              <w:rPr>
                <w:rFonts w:ascii="Arial" w:hAnsi="Arial" w:cs="Arial"/>
                <w:sz w:val="20"/>
                <w:szCs w:val="20"/>
              </w:rPr>
            </w:pPr>
          </w:p>
        </w:tc>
      </w:tr>
      <w:tr w:rsidR="004F24E1" w:rsidRPr="006152E2" w:rsidTr="00C01F73">
        <w:tc>
          <w:tcPr>
            <w:tcW w:w="1738"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8"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0" w:type="dxa"/>
          </w:tcPr>
          <w:p w:rsidR="004F24E1" w:rsidRPr="006152E2" w:rsidRDefault="004F24E1" w:rsidP="00C01F73">
            <w:pPr>
              <w:pStyle w:val="Header"/>
              <w:rPr>
                <w:rFonts w:ascii="Arial" w:hAnsi="Arial" w:cs="Arial"/>
                <w:sz w:val="20"/>
                <w:szCs w:val="20"/>
              </w:rPr>
            </w:pPr>
          </w:p>
        </w:tc>
        <w:tc>
          <w:tcPr>
            <w:tcW w:w="1735" w:type="dxa"/>
            <w:tcBorders>
              <w:bottom w:val="single" w:sz="4" w:space="0" w:color="auto"/>
            </w:tcBorders>
          </w:tcPr>
          <w:p w:rsidR="004F24E1" w:rsidRPr="006152E2" w:rsidRDefault="004F24E1" w:rsidP="00C01F73">
            <w:pPr>
              <w:pStyle w:val="Header"/>
              <w:rPr>
                <w:rFonts w:ascii="Arial" w:hAnsi="Arial" w:cs="Arial"/>
                <w:sz w:val="20"/>
                <w:szCs w:val="20"/>
              </w:rPr>
            </w:pPr>
          </w:p>
        </w:tc>
        <w:tc>
          <w:tcPr>
            <w:tcW w:w="1735" w:type="dxa"/>
            <w:tcBorders>
              <w:bottom w:val="single" w:sz="4" w:space="0" w:color="auto"/>
            </w:tcBorders>
          </w:tcPr>
          <w:p w:rsidR="004F24E1" w:rsidRPr="006152E2" w:rsidRDefault="004F24E1" w:rsidP="00C01F73">
            <w:pPr>
              <w:pStyle w:val="Header"/>
              <w:rPr>
                <w:rFonts w:ascii="Arial" w:hAnsi="Arial" w:cs="Arial"/>
                <w:sz w:val="20"/>
                <w:szCs w:val="20"/>
              </w:rPr>
            </w:pPr>
          </w:p>
        </w:tc>
      </w:tr>
    </w:tbl>
    <w:p w:rsidR="004F24E1" w:rsidRPr="006152E2" w:rsidRDefault="004F24E1" w:rsidP="007712FE">
      <w:pPr>
        <w:rPr>
          <w:rFonts w:ascii="Arial" w:hAnsi="Arial" w:cs="Arial"/>
          <w:sz w:val="20"/>
          <w:szCs w:val="20"/>
          <w:lang w:val="it-IT"/>
        </w:rPr>
      </w:pPr>
    </w:p>
    <w:p w:rsidR="004F24E1" w:rsidRDefault="004F24E1" w:rsidP="007712FE">
      <w:pPr>
        <w:rPr>
          <w:rFonts w:ascii="Arial" w:hAnsi="Arial" w:cs="Arial"/>
          <w:sz w:val="20"/>
          <w:szCs w:val="20"/>
          <w:lang w:val="it-IT"/>
        </w:rPr>
      </w:pPr>
    </w:p>
    <w:sectPr w:rsidR="004F24E1" w:rsidSect="00E30211">
      <w:headerReference w:type="default" r:id="rId8"/>
      <w:footerReference w:type="default" r:id="rId9"/>
      <w:headerReference w:type="first" r:id="rId10"/>
      <w:footerReference w:type="first" r:id="rId11"/>
      <w:pgSz w:w="11906" w:h="16838" w:code="9"/>
      <w:pgMar w:top="2268" w:right="1134" w:bottom="1134" w:left="1134" w:header="981" w:footer="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4E1" w:rsidRDefault="004F24E1">
      <w:r>
        <w:separator/>
      </w:r>
    </w:p>
  </w:endnote>
  <w:endnote w:type="continuationSeparator" w:id="0">
    <w:p w:rsidR="004F24E1" w:rsidRDefault="004F24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ll MT">
    <w:altName w:val="Gentium Basic"/>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E1" w:rsidRDefault="004F24E1" w:rsidP="006070EA">
    <w:pPr>
      <w:pBdr>
        <w:bottom w:val="single" w:sz="12" w:space="1" w:color="auto"/>
      </w:pBdr>
      <w:rPr>
        <w:rFonts w:ascii="Arial" w:hAnsi="Arial" w:cs="Arial"/>
        <w:b/>
        <w:sz w:val="18"/>
        <w:szCs w:val="18"/>
        <w:lang w:val="it-IT"/>
      </w:rPr>
    </w:pPr>
    <w:r w:rsidRPr="006106B0">
      <w:rPr>
        <w:rFonts w:ascii="Arial" w:hAnsi="Arial" w:cs="Arial"/>
        <w:b/>
        <w:sz w:val="18"/>
        <w:szCs w:val="18"/>
        <w:lang w:val="it-IT"/>
      </w:rPr>
      <w:t xml:space="preserve"> </w:t>
    </w:r>
    <w:r>
      <w:rPr>
        <w:rFonts w:ascii="Arial" w:hAnsi="Arial" w:cs="Arial"/>
        <w:b/>
        <w:sz w:val="18"/>
        <w:szCs w:val="18"/>
        <w:lang w:val="it-IT"/>
      </w:rPr>
      <w:t xml:space="preserve">  </w:t>
    </w:r>
    <w:r>
      <w:rPr>
        <w:rFonts w:ascii="Arial" w:hAnsi="Arial" w:cs="Arial"/>
        <w:b/>
        <w:sz w:val="18"/>
        <w:szCs w:val="18"/>
        <w:lang w:val="it-IT"/>
      </w:rPr>
      <w:tab/>
    </w:r>
    <w:r>
      <w:rPr>
        <w:rFonts w:ascii="Arial" w:hAnsi="Arial" w:cs="Arial"/>
        <w:b/>
        <w:sz w:val="18"/>
        <w:szCs w:val="18"/>
        <w:lang w:val="it-IT"/>
      </w:rPr>
      <w:tab/>
    </w:r>
    <w:r>
      <w:rPr>
        <w:rFonts w:ascii="Arial" w:hAnsi="Arial" w:cs="Arial"/>
        <w:b/>
        <w:sz w:val="18"/>
        <w:szCs w:val="18"/>
        <w:lang w:val="it-IT"/>
      </w:rPr>
      <w:tab/>
    </w:r>
  </w:p>
  <w:p w:rsidR="004F24E1" w:rsidRDefault="004F24E1" w:rsidP="006070EA">
    <w:pPr>
      <w:rPr>
        <w:rFonts w:ascii="Arial" w:hAnsi="Arial" w:cs="Arial"/>
        <w:b/>
        <w:sz w:val="18"/>
        <w:szCs w:val="18"/>
        <w:lang w:val="it-IT"/>
      </w:rPr>
    </w:pPr>
  </w:p>
  <w:p w:rsidR="004F24E1" w:rsidRPr="00316B8C" w:rsidRDefault="004F24E1" w:rsidP="006070EA">
    <w:pPr>
      <w:ind w:left="1416" w:firstLine="708"/>
      <w:rPr>
        <w:rFonts w:ascii="Arial" w:hAnsi="Arial" w:cs="Arial"/>
        <w:b/>
        <w:sz w:val="18"/>
        <w:szCs w:val="18"/>
        <w:lang w:val="it-IT"/>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2062" type="#_x0000_t75" style="position:absolute;left:0;text-align:left;margin-left:0;margin-top:.6pt;width:98.1pt;height:14.25pt;z-index:-251657728;visibility:visible;mso-position-horizontal-relative:margin">
          <v:imagedata r:id="rId1" o:title=""/>
          <w10:wrap anchorx="margin"/>
        </v:shape>
      </w:pict>
    </w:r>
    <w:r w:rsidRPr="00316B8C">
      <w:rPr>
        <w:rFonts w:ascii="Arial" w:hAnsi="Arial" w:cs="Arial"/>
        <w:b/>
        <w:sz w:val="18"/>
        <w:szCs w:val="18"/>
        <w:lang w:val="it-IT"/>
      </w:rPr>
      <w:t>GBS</w:t>
    </w:r>
    <w:r>
      <w:rPr>
        <w:rFonts w:ascii="Arial" w:hAnsi="Arial" w:cs="Arial"/>
        <w:b/>
        <w:sz w:val="18"/>
        <w:szCs w:val="18"/>
        <w:lang w:val="it-IT"/>
      </w:rPr>
      <w:t>APRI</w:t>
    </w:r>
    <w:r w:rsidRPr="00316B8C">
      <w:rPr>
        <w:rFonts w:ascii="Arial" w:hAnsi="Arial" w:cs="Arial"/>
        <w:b/>
        <w:sz w:val="18"/>
        <w:szCs w:val="18"/>
        <w:lang w:val="it-IT"/>
      </w:rPr>
      <w:t xml:space="preserve"> S.p.A. - Sede di Milano</w:t>
    </w:r>
  </w:p>
  <w:p w:rsidR="004F24E1" w:rsidRPr="00316B8C" w:rsidRDefault="004F24E1" w:rsidP="006070EA">
    <w:pPr>
      <w:ind w:left="1416" w:firstLine="708"/>
      <w:rPr>
        <w:rFonts w:ascii="Arial" w:hAnsi="Arial" w:cs="Arial"/>
        <w:sz w:val="18"/>
        <w:szCs w:val="18"/>
        <w:lang w:val="it-IT"/>
      </w:rPr>
    </w:pPr>
    <w:r w:rsidRPr="00316B8C">
      <w:rPr>
        <w:rFonts w:ascii="Arial" w:hAnsi="Arial" w:cs="Arial"/>
        <w:sz w:val="18"/>
        <w:szCs w:val="18"/>
        <w:lang w:val="it-IT"/>
      </w:rPr>
      <w:t>2012</w:t>
    </w:r>
    <w:r>
      <w:rPr>
        <w:rFonts w:ascii="Arial" w:hAnsi="Arial" w:cs="Arial"/>
        <w:sz w:val="18"/>
        <w:szCs w:val="18"/>
        <w:lang w:val="it-IT"/>
      </w:rPr>
      <w:t>4</w:t>
    </w:r>
    <w:r w:rsidRPr="00316B8C">
      <w:rPr>
        <w:rFonts w:ascii="Arial" w:hAnsi="Arial" w:cs="Arial"/>
        <w:sz w:val="18"/>
        <w:szCs w:val="18"/>
        <w:lang w:val="it-IT"/>
      </w:rPr>
      <w:t xml:space="preserve"> Milano - via </w:t>
    </w:r>
    <w:r>
      <w:rPr>
        <w:rFonts w:ascii="Arial" w:hAnsi="Arial" w:cs="Arial"/>
        <w:sz w:val="18"/>
        <w:szCs w:val="18"/>
        <w:lang w:val="it-IT"/>
      </w:rPr>
      <w:t>Vittor Pisani, 10</w:t>
    </w:r>
  </w:p>
  <w:p w:rsidR="004F24E1" w:rsidRPr="00316B8C" w:rsidRDefault="004F24E1" w:rsidP="006070EA">
    <w:pPr>
      <w:ind w:left="1416" w:firstLine="708"/>
      <w:rPr>
        <w:rFonts w:ascii="Arial" w:hAnsi="Arial" w:cs="Arial"/>
        <w:sz w:val="18"/>
        <w:szCs w:val="18"/>
        <w:lang w:val="it-IT"/>
      </w:rPr>
    </w:pPr>
    <w:r w:rsidRPr="00316B8C">
      <w:rPr>
        <w:rFonts w:ascii="Arial" w:hAnsi="Arial" w:cs="Arial"/>
        <w:sz w:val="18"/>
        <w:szCs w:val="18"/>
        <w:lang w:val="it-IT"/>
      </w:rPr>
      <w:t>Tel +39 02 454774.50 - Fax +39 02 454774.74pbx</w:t>
    </w:r>
  </w:p>
  <w:p w:rsidR="004F24E1" w:rsidRDefault="004F24E1" w:rsidP="006070EA">
    <w:pPr>
      <w:pStyle w:val="Footer"/>
      <w:rPr>
        <w:rStyle w:val="Hyperlink"/>
        <w:rFonts w:ascii="Arial" w:hAnsi="Arial" w:cs="Arial"/>
        <w:sz w:val="18"/>
        <w:szCs w:val="18"/>
      </w:rPr>
    </w:pPr>
    <w:r>
      <w:rPr>
        <w:rFonts w:ascii="Arial" w:hAnsi="Arial" w:cs="Arial"/>
        <w:sz w:val="18"/>
        <w:szCs w:val="18"/>
      </w:rPr>
      <w:t xml:space="preserve">                                           </w:t>
    </w:r>
    <w:r w:rsidRPr="00316B8C">
      <w:rPr>
        <w:rFonts w:ascii="Arial" w:hAnsi="Arial" w:cs="Arial"/>
        <w:sz w:val="18"/>
        <w:szCs w:val="18"/>
      </w:rPr>
      <w:t xml:space="preserve">PEC: </w:t>
    </w:r>
    <w:hyperlink r:id="rId2" w:history="1">
      <w:r w:rsidRPr="001D1962">
        <w:rPr>
          <w:rStyle w:val="Hyperlink"/>
          <w:rFonts w:ascii="Arial" w:hAnsi="Arial" w:cs="Arial"/>
          <w:sz w:val="18"/>
          <w:szCs w:val="18"/>
        </w:rPr>
        <w:t>gbsapri@legalmail.it</w:t>
      </w:r>
    </w:hyperlink>
  </w:p>
  <w:p w:rsidR="004F24E1" w:rsidRDefault="004F24E1" w:rsidP="00622F80">
    <w:pPr>
      <w:pStyle w:val="Footer"/>
      <w:rPr>
        <w:rFonts w:ascii="Arial" w:hAnsi="Arial" w:cs="Arial"/>
        <w:color w:val="FABF8F"/>
        <w:sz w:val="20"/>
        <w:szCs w:val="20"/>
      </w:rPr>
    </w:pPr>
  </w:p>
  <w:p w:rsidR="004F24E1" w:rsidRPr="00622F80" w:rsidRDefault="004F24E1" w:rsidP="00622F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E1" w:rsidRDefault="004F24E1" w:rsidP="00337998">
    <w:pPr>
      <w:pStyle w:val="Footer"/>
      <w:tabs>
        <w:tab w:val="clear" w:pos="9638"/>
      </w:tabs>
      <w:ind w:right="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4E1" w:rsidRDefault="004F24E1">
      <w:r>
        <w:separator/>
      </w:r>
    </w:p>
  </w:footnote>
  <w:footnote w:type="continuationSeparator" w:id="0">
    <w:p w:rsidR="004F24E1" w:rsidRDefault="004F2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E1" w:rsidRPr="00CB3616" w:rsidRDefault="004F24E1" w:rsidP="00E30211">
    <w:pPr>
      <w:tabs>
        <w:tab w:val="center" w:pos="4819"/>
        <w:tab w:val="right" w:pos="9638"/>
      </w:tabs>
      <w:spacing w:line="220" w:lineRule="exact"/>
      <w:jc w:val="right"/>
      <w:rPr>
        <w:rFonts w:ascii="Arial" w:hAnsi="Arial" w:cs="Arial"/>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61" type="#_x0000_t75" style="position:absolute;left:0;text-align:left;margin-left:1.5pt;margin-top:-18.45pt;width:72.25pt;height:74.2pt;z-index:-251658752;visibility:visible">
          <v:imagedata r:id="rId1" o:title=""/>
        </v:shape>
      </w:pict>
    </w:r>
  </w:p>
  <w:p w:rsidR="004F24E1" w:rsidRPr="00CB3616" w:rsidRDefault="004F24E1" w:rsidP="00E30211">
    <w:pPr>
      <w:tabs>
        <w:tab w:val="center" w:pos="4819"/>
        <w:tab w:val="right" w:pos="9638"/>
      </w:tabs>
      <w:spacing w:line="220" w:lineRule="exact"/>
      <w:jc w:val="right"/>
      <w:rPr>
        <w:rFonts w:ascii="Arial" w:hAnsi="Arial" w:cs="Arial"/>
        <w:b/>
        <w:bCs/>
        <w:sz w:val="18"/>
        <w:szCs w:val="18"/>
      </w:rPr>
    </w:pPr>
  </w:p>
  <w:p w:rsidR="004F24E1" w:rsidRPr="00CB3616" w:rsidRDefault="004F24E1" w:rsidP="00776862">
    <w:pPr>
      <w:tabs>
        <w:tab w:val="left" w:pos="684"/>
        <w:tab w:val="center" w:pos="6700"/>
        <w:tab w:val="right" w:pos="9638"/>
      </w:tabs>
      <w:spacing w:line="220" w:lineRule="exact"/>
      <w:ind w:left="74"/>
      <w:rPr>
        <w:rFonts w:ascii="Arial" w:hAnsi="Arial" w:cs="Arial"/>
        <w:b/>
        <w:bCs/>
        <w:i/>
        <w:sz w:val="18"/>
        <w:szCs w:val="18"/>
      </w:rPr>
    </w:pPr>
    <w:r>
      <w:rPr>
        <w:rFonts w:ascii="Arial" w:hAnsi="Arial" w:cs="Arial"/>
        <w:b/>
        <w:bCs/>
        <w:i/>
        <w:sz w:val="18"/>
        <w:szCs w:val="18"/>
        <w:lang w:val="it-IT"/>
      </w:rPr>
      <w:tab/>
    </w:r>
    <w:r>
      <w:rPr>
        <w:rFonts w:ascii="Arial" w:hAnsi="Arial" w:cs="Arial"/>
        <w:b/>
        <w:bCs/>
        <w:i/>
        <w:sz w:val="18"/>
        <w:szCs w:val="18"/>
        <w:lang w:val="it-IT"/>
      </w:rPr>
      <w:tab/>
    </w:r>
    <w:r>
      <w:rPr>
        <w:rFonts w:ascii="Arial" w:hAnsi="Arial" w:cs="Arial"/>
        <w:b/>
        <w:bCs/>
        <w:i/>
        <w:sz w:val="18"/>
        <w:szCs w:val="18"/>
        <w:lang w:val="it-IT"/>
      </w:rPr>
      <w:tab/>
    </w:r>
    <w:r w:rsidRPr="00CB3616">
      <w:rPr>
        <w:rFonts w:ascii="Arial" w:hAnsi="Arial" w:cs="Arial"/>
        <w:b/>
        <w:bCs/>
        <w:i/>
        <w:sz w:val="18"/>
        <w:szCs w:val="18"/>
        <w:lang w:val="it-IT"/>
      </w:rPr>
      <w:t>Pagina</w:t>
    </w:r>
    <w:r w:rsidRPr="00CB3616">
      <w:rPr>
        <w:rFonts w:ascii="Arial" w:hAnsi="Arial" w:cs="Arial"/>
        <w:b/>
        <w:bCs/>
        <w:i/>
        <w:sz w:val="18"/>
        <w:szCs w:val="18"/>
      </w:rPr>
      <w:t xml:space="preserve"> </w:t>
    </w:r>
    <w:r w:rsidRPr="00CB3616">
      <w:rPr>
        <w:rFonts w:ascii="Arial" w:hAnsi="Arial" w:cs="Arial"/>
        <w:b/>
        <w:bCs/>
        <w:i/>
        <w:sz w:val="18"/>
        <w:szCs w:val="18"/>
      </w:rPr>
      <w:fldChar w:fldCharType="begin"/>
    </w:r>
    <w:r w:rsidRPr="00CB3616">
      <w:rPr>
        <w:rFonts w:ascii="Arial" w:hAnsi="Arial" w:cs="Arial"/>
        <w:b/>
        <w:bCs/>
        <w:i/>
        <w:sz w:val="18"/>
        <w:szCs w:val="18"/>
      </w:rPr>
      <w:instrText xml:space="preserve"> PAGE </w:instrText>
    </w:r>
    <w:r w:rsidRPr="00CB3616">
      <w:rPr>
        <w:rFonts w:ascii="Arial" w:hAnsi="Arial" w:cs="Arial"/>
        <w:b/>
        <w:bCs/>
        <w:i/>
        <w:sz w:val="18"/>
        <w:szCs w:val="18"/>
      </w:rPr>
      <w:fldChar w:fldCharType="separate"/>
    </w:r>
    <w:r>
      <w:rPr>
        <w:rFonts w:ascii="Arial" w:hAnsi="Arial" w:cs="Arial"/>
        <w:b/>
        <w:bCs/>
        <w:i/>
        <w:noProof/>
        <w:sz w:val="18"/>
        <w:szCs w:val="18"/>
      </w:rPr>
      <w:t>1</w:t>
    </w:r>
    <w:r w:rsidRPr="00CB3616">
      <w:rPr>
        <w:rFonts w:ascii="Arial" w:hAnsi="Arial" w:cs="Arial"/>
        <w:b/>
        <w:bCs/>
        <w:i/>
        <w:sz w:val="18"/>
        <w:szCs w:val="18"/>
      </w:rPr>
      <w:fldChar w:fldCharType="end"/>
    </w:r>
    <w:r w:rsidRPr="00CB3616">
      <w:rPr>
        <w:rFonts w:ascii="Arial" w:hAnsi="Arial" w:cs="Arial"/>
        <w:b/>
        <w:bCs/>
        <w:i/>
        <w:sz w:val="18"/>
        <w:szCs w:val="18"/>
      </w:rPr>
      <w:t xml:space="preserve"> di </w:t>
    </w:r>
    <w:r w:rsidRPr="00CB3616">
      <w:rPr>
        <w:rFonts w:ascii="Arial" w:hAnsi="Arial" w:cs="Arial"/>
        <w:b/>
        <w:bCs/>
        <w:i/>
        <w:sz w:val="18"/>
        <w:szCs w:val="18"/>
      </w:rPr>
      <w:fldChar w:fldCharType="begin"/>
    </w:r>
    <w:r w:rsidRPr="00CB3616">
      <w:rPr>
        <w:rFonts w:ascii="Arial" w:hAnsi="Arial" w:cs="Arial"/>
        <w:b/>
        <w:bCs/>
        <w:i/>
        <w:sz w:val="18"/>
        <w:szCs w:val="18"/>
      </w:rPr>
      <w:instrText xml:space="preserve"> NUMPAGES </w:instrText>
    </w:r>
    <w:r w:rsidRPr="00CB3616">
      <w:rPr>
        <w:rFonts w:ascii="Arial" w:hAnsi="Arial" w:cs="Arial"/>
        <w:b/>
        <w:bCs/>
        <w:i/>
        <w:sz w:val="18"/>
        <w:szCs w:val="18"/>
      </w:rPr>
      <w:fldChar w:fldCharType="separate"/>
    </w:r>
    <w:r>
      <w:rPr>
        <w:rFonts w:ascii="Arial" w:hAnsi="Arial" w:cs="Arial"/>
        <w:b/>
        <w:bCs/>
        <w:i/>
        <w:noProof/>
        <w:sz w:val="18"/>
        <w:szCs w:val="18"/>
      </w:rPr>
      <w:t>30</w:t>
    </w:r>
    <w:r w:rsidRPr="00CB3616">
      <w:rPr>
        <w:rFonts w:ascii="Arial" w:hAnsi="Arial" w:cs="Arial"/>
        <w:b/>
        <w:bCs/>
        <w:i/>
        <w:sz w:val="18"/>
        <w:szCs w:val="18"/>
      </w:rPr>
      <w:fldChar w:fldCharType="end"/>
    </w:r>
  </w:p>
  <w:p w:rsidR="004F24E1" w:rsidRPr="00BD784E" w:rsidRDefault="004F24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E1" w:rsidRPr="00112790" w:rsidRDefault="004F24E1" w:rsidP="008C45B7">
    <w:pPr>
      <w:pStyle w:val="Ufficiotipo"/>
      <w:ind w:left="6492"/>
      <w:jc w:val="right"/>
      <w:rPr>
        <w:rFonts w:ascii="Trebuchet MS" w:hAnsi="Trebuchet MS"/>
      </w:rPr>
    </w:pPr>
  </w:p>
  <w:tbl>
    <w:tblPr>
      <w:tblW w:w="9781" w:type="dxa"/>
      <w:tblInd w:w="-34" w:type="dxa"/>
      <w:tblCellMar>
        <w:top w:w="85" w:type="dxa"/>
      </w:tblCellMar>
      <w:tblLook w:val="01E0"/>
    </w:tblPr>
    <w:tblGrid>
      <w:gridCol w:w="2866"/>
      <w:gridCol w:w="4465"/>
      <w:gridCol w:w="2126"/>
    </w:tblGrid>
    <w:tr w:rsidR="004F24E1" w:rsidRPr="00F159CC" w:rsidTr="00BD784E">
      <w:trPr>
        <w:cantSplit/>
        <w:trHeight w:hRule="exact" w:val="397"/>
      </w:trPr>
      <w:tc>
        <w:tcPr>
          <w:tcW w:w="3190" w:type="dxa"/>
          <w:shd w:val="clear" w:color="auto" w:fill="FABF8F"/>
          <w:vAlign w:val="center"/>
        </w:tcPr>
        <w:p w:rsidR="004F24E1" w:rsidRPr="00F159CC" w:rsidRDefault="004F24E1" w:rsidP="00337998">
          <w:pPr>
            <w:tabs>
              <w:tab w:val="center" w:pos="4819"/>
              <w:tab w:val="right" w:pos="9638"/>
            </w:tabs>
            <w:spacing w:line="220" w:lineRule="exact"/>
            <w:jc w:val="center"/>
            <w:rPr>
              <w:rFonts w:ascii="Arial Unicode MS" w:hAnsi="Arial Unicode MS" w:cs="Arial Unicode MS"/>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2063" type="#_x0000_t75" style="position:absolute;left:0;text-align:left;margin-left:.85pt;margin-top:83.45pt;width:158.45pt;height:37.3pt;z-index:251656704;visibility:visible;mso-position-horizontal-relative:margin;mso-position-vertical-relative:page" o:allowincell="f" o:allowoverlap="f">
                <v:imagedata r:id="rId1" o:title=""/>
                <w10:wrap type="square" anchorx="margin" anchory="page"/>
                <w10:anchorlock/>
              </v:shape>
            </w:pict>
          </w:r>
        </w:p>
        <w:p w:rsidR="004F24E1" w:rsidRPr="00F159CC" w:rsidRDefault="004F24E1" w:rsidP="00337998">
          <w:pPr>
            <w:tabs>
              <w:tab w:val="center" w:pos="4819"/>
              <w:tab w:val="right" w:pos="9638"/>
            </w:tabs>
            <w:spacing w:line="220" w:lineRule="exact"/>
            <w:jc w:val="center"/>
            <w:rPr>
              <w:rFonts w:ascii="Arial Unicode MS" w:hAnsi="Arial Unicode MS" w:cs="Arial Unicode MS"/>
              <w:b/>
              <w:bCs/>
              <w:sz w:val="18"/>
              <w:szCs w:val="18"/>
            </w:rPr>
          </w:pPr>
        </w:p>
        <w:p w:rsidR="004F24E1" w:rsidRPr="00F159CC" w:rsidRDefault="004F24E1" w:rsidP="00337998">
          <w:pPr>
            <w:tabs>
              <w:tab w:val="center" w:pos="4819"/>
              <w:tab w:val="right" w:pos="9638"/>
            </w:tabs>
            <w:spacing w:line="220" w:lineRule="exact"/>
            <w:jc w:val="center"/>
            <w:rPr>
              <w:rFonts w:ascii="Arial Unicode MS" w:hAnsi="Arial Unicode MS" w:cs="Arial Unicode MS"/>
              <w:b/>
              <w:bCs/>
              <w:sz w:val="18"/>
              <w:szCs w:val="18"/>
            </w:rPr>
          </w:pPr>
        </w:p>
      </w:tc>
      <w:tc>
        <w:tcPr>
          <w:tcW w:w="4465" w:type="dxa"/>
          <w:vAlign w:val="center"/>
        </w:tcPr>
        <w:p w:rsidR="004F24E1" w:rsidRPr="00F159CC" w:rsidRDefault="004F24E1" w:rsidP="00337998">
          <w:pPr>
            <w:tabs>
              <w:tab w:val="center" w:pos="4819"/>
              <w:tab w:val="right" w:pos="9638"/>
            </w:tabs>
            <w:spacing w:line="220" w:lineRule="exact"/>
            <w:jc w:val="center"/>
            <w:rPr>
              <w:rFonts w:ascii="Arial" w:hAnsi="Arial" w:cs="Arial"/>
              <w:b/>
              <w:bCs/>
              <w:sz w:val="18"/>
              <w:szCs w:val="18"/>
            </w:rPr>
          </w:pPr>
        </w:p>
        <w:p w:rsidR="004F24E1" w:rsidRPr="00F159CC" w:rsidRDefault="004F24E1" w:rsidP="00337998">
          <w:pPr>
            <w:tabs>
              <w:tab w:val="center" w:pos="4819"/>
              <w:tab w:val="right" w:pos="9638"/>
            </w:tabs>
            <w:spacing w:line="220" w:lineRule="exact"/>
            <w:jc w:val="center"/>
            <w:rPr>
              <w:rFonts w:ascii="Arial" w:hAnsi="Arial" w:cs="Arial"/>
              <w:b/>
              <w:bCs/>
              <w:sz w:val="18"/>
              <w:szCs w:val="18"/>
            </w:rPr>
          </w:pPr>
        </w:p>
        <w:p w:rsidR="004F24E1" w:rsidRPr="00F159CC" w:rsidRDefault="004F24E1" w:rsidP="00337998">
          <w:pPr>
            <w:tabs>
              <w:tab w:val="center" w:pos="4819"/>
              <w:tab w:val="right" w:pos="9638"/>
            </w:tabs>
            <w:spacing w:line="220" w:lineRule="exact"/>
            <w:jc w:val="center"/>
            <w:rPr>
              <w:rFonts w:ascii="Arial" w:hAnsi="Arial" w:cs="Arial"/>
              <w:b/>
              <w:bCs/>
              <w:sz w:val="18"/>
              <w:szCs w:val="18"/>
            </w:rPr>
          </w:pPr>
        </w:p>
        <w:p w:rsidR="004F24E1" w:rsidRPr="00F159CC" w:rsidRDefault="004F24E1" w:rsidP="00337998">
          <w:pPr>
            <w:tabs>
              <w:tab w:val="center" w:pos="4819"/>
              <w:tab w:val="right" w:pos="9638"/>
            </w:tabs>
            <w:spacing w:line="220" w:lineRule="exact"/>
            <w:jc w:val="center"/>
            <w:rPr>
              <w:rFonts w:ascii="Arial" w:hAnsi="Arial" w:cs="Arial"/>
              <w:b/>
              <w:bCs/>
              <w:sz w:val="18"/>
              <w:szCs w:val="18"/>
            </w:rPr>
          </w:pPr>
        </w:p>
        <w:p w:rsidR="004F24E1" w:rsidRPr="00F159CC" w:rsidRDefault="004F24E1" w:rsidP="00337998">
          <w:pPr>
            <w:tabs>
              <w:tab w:val="center" w:pos="4819"/>
              <w:tab w:val="right" w:pos="9638"/>
            </w:tabs>
            <w:spacing w:line="220" w:lineRule="exact"/>
            <w:jc w:val="center"/>
            <w:rPr>
              <w:rFonts w:ascii="Arial" w:hAnsi="Arial" w:cs="Arial"/>
              <w:b/>
              <w:bCs/>
              <w:sz w:val="18"/>
              <w:szCs w:val="18"/>
            </w:rPr>
          </w:pPr>
        </w:p>
      </w:tc>
      <w:tc>
        <w:tcPr>
          <w:tcW w:w="2126" w:type="dxa"/>
          <w:vAlign w:val="center"/>
        </w:tcPr>
        <w:p w:rsidR="004F24E1" w:rsidRPr="00250406" w:rsidRDefault="004F24E1" w:rsidP="00337998">
          <w:pPr>
            <w:tabs>
              <w:tab w:val="center" w:pos="4819"/>
              <w:tab w:val="right" w:pos="9638"/>
            </w:tabs>
            <w:spacing w:line="220" w:lineRule="exact"/>
            <w:ind w:left="34"/>
            <w:jc w:val="center"/>
            <w:rPr>
              <w:rFonts w:ascii="Arial" w:hAnsi="Arial" w:cs="Arial"/>
              <w:b/>
              <w:bCs/>
              <w:i/>
              <w:sz w:val="18"/>
              <w:szCs w:val="18"/>
            </w:rPr>
          </w:pPr>
          <w:r w:rsidRPr="00250406">
            <w:rPr>
              <w:rFonts w:ascii="Arial" w:hAnsi="Arial" w:cs="Arial"/>
              <w:b/>
              <w:bCs/>
              <w:i/>
              <w:sz w:val="18"/>
              <w:szCs w:val="18"/>
            </w:rPr>
            <w:t xml:space="preserve">Pagina </w:t>
          </w:r>
          <w:r w:rsidRPr="00250406">
            <w:rPr>
              <w:rFonts w:ascii="Arial" w:hAnsi="Arial" w:cs="Arial"/>
              <w:b/>
              <w:bCs/>
              <w:i/>
              <w:sz w:val="18"/>
              <w:szCs w:val="18"/>
            </w:rPr>
            <w:fldChar w:fldCharType="begin"/>
          </w:r>
          <w:r w:rsidRPr="00250406">
            <w:rPr>
              <w:rFonts w:ascii="Arial" w:hAnsi="Arial" w:cs="Arial"/>
              <w:b/>
              <w:bCs/>
              <w:i/>
              <w:sz w:val="18"/>
              <w:szCs w:val="18"/>
            </w:rPr>
            <w:instrText xml:space="preserve"> PAGE </w:instrText>
          </w:r>
          <w:r w:rsidRPr="00250406">
            <w:rPr>
              <w:rFonts w:ascii="Arial" w:hAnsi="Arial" w:cs="Arial"/>
              <w:b/>
              <w:bCs/>
              <w:i/>
              <w:sz w:val="18"/>
              <w:szCs w:val="18"/>
            </w:rPr>
            <w:fldChar w:fldCharType="separate"/>
          </w:r>
          <w:r>
            <w:rPr>
              <w:rFonts w:ascii="Arial" w:hAnsi="Arial" w:cs="Arial"/>
              <w:b/>
              <w:bCs/>
              <w:i/>
              <w:noProof/>
              <w:sz w:val="18"/>
              <w:szCs w:val="18"/>
            </w:rPr>
            <w:t>1</w:t>
          </w:r>
          <w:r w:rsidRPr="00250406">
            <w:rPr>
              <w:rFonts w:ascii="Arial" w:hAnsi="Arial" w:cs="Arial"/>
              <w:b/>
              <w:bCs/>
              <w:i/>
              <w:sz w:val="18"/>
              <w:szCs w:val="18"/>
            </w:rPr>
            <w:fldChar w:fldCharType="end"/>
          </w:r>
          <w:r w:rsidRPr="00250406">
            <w:rPr>
              <w:rFonts w:ascii="Arial" w:hAnsi="Arial" w:cs="Arial"/>
              <w:b/>
              <w:bCs/>
              <w:i/>
              <w:sz w:val="18"/>
              <w:szCs w:val="18"/>
            </w:rPr>
            <w:t xml:space="preserve"> di </w:t>
          </w:r>
          <w:r w:rsidRPr="00250406">
            <w:rPr>
              <w:rFonts w:ascii="Arial" w:hAnsi="Arial" w:cs="Arial"/>
              <w:b/>
              <w:bCs/>
              <w:i/>
              <w:sz w:val="18"/>
              <w:szCs w:val="18"/>
            </w:rPr>
            <w:fldChar w:fldCharType="begin"/>
          </w:r>
          <w:r w:rsidRPr="00250406">
            <w:rPr>
              <w:rFonts w:ascii="Arial" w:hAnsi="Arial" w:cs="Arial"/>
              <w:b/>
              <w:bCs/>
              <w:i/>
              <w:sz w:val="18"/>
              <w:szCs w:val="18"/>
            </w:rPr>
            <w:instrText xml:space="preserve"> NUMPAGES </w:instrText>
          </w:r>
          <w:r w:rsidRPr="00250406">
            <w:rPr>
              <w:rFonts w:ascii="Arial" w:hAnsi="Arial" w:cs="Arial"/>
              <w:b/>
              <w:bCs/>
              <w:i/>
              <w:sz w:val="18"/>
              <w:szCs w:val="18"/>
            </w:rPr>
            <w:fldChar w:fldCharType="separate"/>
          </w:r>
          <w:r>
            <w:rPr>
              <w:rFonts w:ascii="Arial" w:hAnsi="Arial" w:cs="Arial"/>
              <w:b/>
              <w:bCs/>
              <w:i/>
              <w:noProof/>
              <w:sz w:val="18"/>
              <w:szCs w:val="18"/>
            </w:rPr>
            <w:t>30</w:t>
          </w:r>
          <w:r w:rsidRPr="00250406">
            <w:rPr>
              <w:rFonts w:ascii="Arial" w:hAnsi="Arial" w:cs="Arial"/>
              <w:b/>
              <w:bCs/>
              <w:i/>
              <w:sz w:val="18"/>
              <w:szCs w:val="18"/>
            </w:rPr>
            <w:fldChar w:fldCharType="end"/>
          </w:r>
        </w:p>
      </w:tc>
    </w:tr>
    <w:tr w:rsidR="004F24E1" w:rsidRPr="003C408C" w:rsidTr="00BD784E">
      <w:trPr>
        <w:trHeight w:val="343"/>
      </w:trPr>
      <w:tc>
        <w:tcPr>
          <w:tcW w:w="3190" w:type="dxa"/>
          <w:vAlign w:val="center"/>
        </w:tcPr>
        <w:p w:rsidR="004F24E1" w:rsidRDefault="004F24E1" w:rsidP="00337998">
          <w:pPr>
            <w:tabs>
              <w:tab w:val="center" w:pos="4819"/>
              <w:tab w:val="right" w:pos="9638"/>
            </w:tabs>
            <w:spacing w:line="220" w:lineRule="exact"/>
            <w:jc w:val="center"/>
            <w:rPr>
              <w:rFonts w:ascii="Arial Unicode MS" w:hAnsi="Arial Unicode MS" w:cs="Arial Unicode MS"/>
              <w:b/>
              <w:bCs/>
              <w:noProof/>
              <w:sz w:val="18"/>
              <w:szCs w:val="18"/>
            </w:rPr>
          </w:pPr>
        </w:p>
      </w:tc>
      <w:tc>
        <w:tcPr>
          <w:tcW w:w="6591" w:type="dxa"/>
          <w:gridSpan w:val="2"/>
        </w:tcPr>
        <w:p w:rsidR="004F24E1" w:rsidRPr="0059342F" w:rsidRDefault="004F24E1" w:rsidP="00BD784E">
          <w:pPr>
            <w:tabs>
              <w:tab w:val="right" w:pos="9638"/>
            </w:tabs>
            <w:ind w:left="246"/>
            <w:jc w:val="center"/>
            <w:rPr>
              <w:rFonts w:ascii="Arial" w:hAnsi="Arial" w:cs="Arial"/>
              <w:bCs/>
              <w:sz w:val="14"/>
              <w:szCs w:val="14"/>
              <w:lang w:val="it-IT"/>
            </w:rPr>
          </w:pPr>
          <w:r w:rsidRPr="0059342F">
            <w:rPr>
              <w:rFonts w:ascii="Arial" w:hAnsi="Arial" w:cs="Arial"/>
              <w:b/>
              <w:bCs/>
              <w:sz w:val="14"/>
              <w:szCs w:val="14"/>
              <w:lang w:val="it-IT"/>
            </w:rPr>
            <w:t xml:space="preserve">PROCEDURA APERTA </w:t>
          </w:r>
          <w:r w:rsidRPr="0059342F">
            <w:rPr>
              <w:rFonts w:ascii="Arial" w:hAnsi="Arial" w:cs="Arial"/>
              <w:bCs/>
              <w:sz w:val="14"/>
              <w:szCs w:val="14"/>
              <w:lang w:val="it-IT"/>
            </w:rPr>
            <w:t>Art. 60 del D.lgs. 50/2016</w:t>
          </w:r>
        </w:p>
      </w:tc>
    </w:tr>
  </w:tbl>
  <w:p w:rsidR="004F24E1" w:rsidRPr="005D5AF8" w:rsidRDefault="004F24E1" w:rsidP="008C45B7">
    <w:pPr>
      <w:pStyle w:val="Ufficiotipo"/>
      <w:ind w:left="0"/>
      <w:rPr>
        <w:sz w:val="16"/>
        <w:szCs w:val="16"/>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AA439A"/>
    <w:lvl w:ilvl="0">
      <w:start w:val="1"/>
      <w:numFmt w:val="decimal"/>
      <w:lvlText w:val="%1."/>
      <w:lvlJc w:val="left"/>
      <w:pPr>
        <w:tabs>
          <w:tab w:val="num" w:pos="2049"/>
        </w:tabs>
        <w:ind w:left="2049" w:hanging="360"/>
      </w:pPr>
      <w:rPr>
        <w:rFonts w:cs="Times New Roman"/>
      </w:rPr>
    </w:lvl>
  </w:abstractNum>
  <w:abstractNum w:abstractNumId="1">
    <w:nsid w:val="FFFFFF7D"/>
    <w:multiLevelType w:val="singleLevel"/>
    <w:tmpl w:val="8D3E0F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59285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88E517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BF01D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30023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1A17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D68C0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D650B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7C0DD1C"/>
    <w:lvl w:ilvl="0">
      <w:start w:val="1"/>
      <w:numFmt w:val="bullet"/>
      <w:lvlText w:val=""/>
      <w:lvlJc w:val="left"/>
      <w:pPr>
        <w:tabs>
          <w:tab w:val="num" w:pos="360"/>
        </w:tabs>
        <w:ind w:left="360" w:hanging="360"/>
      </w:pPr>
      <w:rPr>
        <w:rFonts w:ascii="Symbol" w:hAnsi="Symbol" w:hint="default"/>
      </w:rPr>
    </w:lvl>
  </w:abstractNum>
  <w:abstractNum w:abstractNumId="10">
    <w:nsid w:val="0A853EEF"/>
    <w:multiLevelType w:val="multilevel"/>
    <w:tmpl w:val="4DC6253C"/>
    <w:lvl w:ilvl="0">
      <w:start w:val="1"/>
      <w:numFmt w:val="none"/>
      <w:lvlText w:val=""/>
      <w:legacy w:legacy="1" w:legacySpace="120" w:legacyIndent="360"/>
      <w:lvlJc w:val="left"/>
      <w:pPr>
        <w:ind w:left="786"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1">
    <w:nsid w:val="15231231"/>
    <w:multiLevelType w:val="hybridMultilevel"/>
    <w:tmpl w:val="3D520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4283C95"/>
    <w:multiLevelType w:val="hybridMultilevel"/>
    <w:tmpl w:val="6EA89AF2"/>
    <w:lvl w:ilvl="0" w:tplc="04100005">
      <w:start w:val="1"/>
      <w:numFmt w:val="bullet"/>
      <w:lvlText w:val=""/>
      <w:lvlJc w:val="left"/>
      <w:pPr>
        <w:ind w:left="502" w:hanging="360"/>
      </w:pPr>
      <w:rPr>
        <w:rFonts w:ascii="Wingdings" w:hAnsi="Wingdings" w:hint="default"/>
      </w:rPr>
    </w:lvl>
    <w:lvl w:ilvl="1" w:tplc="07524BC6">
      <w:start w:val="1"/>
      <w:numFmt w:val="lowerLetter"/>
      <w:lvlText w:val="%2)"/>
      <w:lvlJc w:val="left"/>
      <w:pPr>
        <w:ind w:left="1222" w:hanging="360"/>
      </w:pPr>
      <w:rPr>
        <w:rFonts w:ascii="Arial" w:hAnsi="Arial" w:cs="Times New Roman"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3">
    <w:nsid w:val="27DB28E3"/>
    <w:multiLevelType w:val="hybridMultilevel"/>
    <w:tmpl w:val="6E8A1DBE"/>
    <w:lvl w:ilvl="0" w:tplc="3A7276F4">
      <w:numFmt w:val="bullet"/>
      <w:lvlText w:val="-"/>
      <w:lvlJc w:val="left"/>
      <w:pPr>
        <w:tabs>
          <w:tab w:val="num" w:pos="502"/>
        </w:tabs>
        <w:ind w:left="502" w:hanging="360"/>
      </w:pPr>
      <w:rPr>
        <w:rFonts w:ascii="Times New Roman" w:eastAsia="Times New Roman" w:hAnsi="Times New Roman" w:hint="default"/>
      </w:rPr>
    </w:lvl>
    <w:lvl w:ilvl="1" w:tplc="04100003" w:tentative="1">
      <w:start w:val="1"/>
      <w:numFmt w:val="bullet"/>
      <w:lvlText w:val="o"/>
      <w:lvlJc w:val="left"/>
      <w:pPr>
        <w:tabs>
          <w:tab w:val="num" w:pos="1222"/>
        </w:tabs>
        <w:ind w:left="1222" w:hanging="360"/>
      </w:pPr>
      <w:rPr>
        <w:rFonts w:ascii="Courier New" w:hAnsi="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4">
    <w:nsid w:val="2D2F2502"/>
    <w:multiLevelType w:val="hybridMultilevel"/>
    <w:tmpl w:val="2220725C"/>
    <w:lvl w:ilvl="0" w:tplc="B380ADFA">
      <w:start w:val="1"/>
      <w:numFmt w:val="lowerLetter"/>
      <w:lvlText w:val="%1."/>
      <w:lvlJc w:val="left"/>
      <w:pPr>
        <w:ind w:left="720" w:hanging="360"/>
      </w:pPr>
      <w:rPr>
        <w:rFonts w:cs="Times New Roman" w:hint="default"/>
        <w:b/>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4A0329D2"/>
    <w:multiLevelType w:val="hybridMultilevel"/>
    <w:tmpl w:val="1B585066"/>
    <w:lvl w:ilvl="0" w:tplc="C5D2A710">
      <w:start w:val="1"/>
      <w:numFmt w:val="bullet"/>
      <w:lvlText w:val="-"/>
      <w:lvlJc w:val="left"/>
      <w:pPr>
        <w:ind w:left="786" w:hanging="567"/>
      </w:pPr>
      <w:rPr>
        <w:rFonts w:ascii="Calibri" w:eastAsia="Times New Roman" w:hAnsi="Calibri" w:hint="default"/>
        <w:w w:val="99"/>
        <w:sz w:val="20"/>
      </w:rPr>
    </w:lvl>
    <w:lvl w:ilvl="1" w:tplc="C2EA16B0">
      <w:start w:val="1"/>
      <w:numFmt w:val="bullet"/>
      <w:lvlText w:val="•"/>
      <w:lvlJc w:val="left"/>
      <w:pPr>
        <w:ind w:left="1732" w:hanging="567"/>
      </w:pPr>
      <w:rPr>
        <w:rFonts w:hint="default"/>
      </w:rPr>
    </w:lvl>
    <w:lvl w:ilvl="2" w:tplc="BF629BF0">
      <w:start w:val="1"/>
      <w:numFmt w:val="bullet"/>
      <w:lvlText w:val="•"/>
      <w:lvlJc w:val="left"/>
      <w:pPr>
        <w:ind w:left="2685" w:hanging="567"/>
      </w:pPr>
      <w:rPr>
        <w:rFonts w:hint="default"/>
      </w:rPr>
    </w:lvl>
    <w:lvl w:ilvl="3" w:tplc="F2AEC88E">
      <w:start w:val="1"/>
      <w:numFmt w:val="bullet"/>
      <w:lvlText w:val="•"/>
      <w:lvlJc w:val="left"/>
      <w:pPr>
        <w:ind w:left="3637" w:hanging="567"/>
      </w:pPr>
      <w:rPr>
        <w:rFonts w:hint="default"/>
      </w:rPr>
    </w:lvl>
    <w:lvl w:ilvl="4" w:tplc="6A8AA96A">
      <w:start w:val="1"/>
      <w:numFmt w:val="bullet"/>
      <w:lvlText w:val="•"/>
      <w:lvlJc w:val="left"/>
      <w:pPr>
        <w:ind w:left="4590" w:hanging="567"/>
      </w:pPr>
      <w:rPr>
        <w:rFonts w:hint="default"/>
      </w:rPr>
    </w:lvl>
    <w:lvl w:ilvl="5" w:tplc="C30633EC">
      <w:start w:val="1"/>
      <w:numFmt w:val="bullet"/>
      <w:lvlText w:val="•"/>
      <w:lvlJc w:val="left"/>
      <w:pPr>
        <w:ind w:left="5543" w:hanging="567"/>
      </w:pPr>
      <w:rPr>
        <w:rFonts w:hint="default"/>
      </w:rPr>
    </w:lvl>
    <w:lvl w:ilvl="6" w:tplc="3C9EC9C8">
      <w:start w:val="1"/>
      <w:numFmt w:val="bullet"/>
      <w:lvlText w:val="•"/>
      <w:lvlJc w:val="left"/>
      <w:pPr>
        <w:ind w:left="6495" w:hanging="567"/>
      </w:pPr>
      <w:rPr>
        <w:rFonts w:hint="default"/>
      </w:rPr>
    </w:lvl>
    <w:lvl w:ilvl="7" w:tplc="98DA7688">
      <w:start w:val="1"/>
      <w:numFmt w:val="bullet"/>
      <w:lvlText w:val="•"/>
      <w:lvlJc w:val="left"/>
      <w:pPr>
        <w:ind w:left="7448" w:hanging="567"/>
      </w:pPr>
      <w:rPr>
        <w:rFonts w:hint="default"/>
      </w:rPr>
    </w:lvl>
    <w:lvl w:ilvl="8" w:tplc="DFD69CC2">
      <w:start w:val="1"/>
      <w:numFmt w:val="bullet"/>
      <w:lvlText w:val="•"/>
      <w:lvlJc w:val="left"/>
      <w:pPr>
        <w:ind w:left="8401" w:hanging="567"/>
      </w:pPr>
      <w:rPr>
        <w:rFonts w:hint="default"/>
      </w:rPr>
    </w:lvl>
  </w:abstractNum>
  <w:abstractNum w:abstractNumId="16">
    <w:nsid w:val="53756A2C"/>
    <w:multiLevelType w:val="hybridMultilevel"/>
    <w:tmpl w:val="297240C2"/>
    <w:lvl w:ilvl="0" w:tplc="0410000F">
      <w:start w:val="1"/>
      <w:numFmt w:val="decimal"/>
      <w:lvlText w:val="%1."/>
      <w:lvlJc w:val="left"/>
      <w:pPr>
        <w:ind w:left="2345"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4DA04E3"/>
    <w:multiLevelType w:val="hybridMultilevel"/>
    <w:tmpl w:val="50B6C8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61077A0"/>
    <w:multiLevelType w:val="hybridMultilevel"/>
    <w:tmpl w:val="267CB868"/>
    <w:lvl w:ilvl="0" w:tplc="FDB6F5CE">
      <w:start w:val="1"/>
      <w:numFmt w:val="lowerLetter"/>
      <w:lvlText w:val="%1)"/>
      <w:lvlJc w:val="left"/>
      <w:pPr>
        <w:ind w:left="671" w:hanging="567"/>
      </w:pPr>
      <w:rPr>
        <w:rFonts w:ascii="Calibri" w:eastAsia="Times New Roman" w:hAnsi="Calibri" w:cs="Calibri" w:hint="default"/>
        <w:w w:val="99"/>
        <w:sz w:val="20"/>
        <w:szCs w:val="20"/>
      </w:rPr>
    </w:lvl>
    <w:lvl w:ilvl="1" w:tplc="88547192">
      <w:start w:val="1"/>
      <w:numFmt w:val="lowerLetter"/>
      <w:lvlText w:val="%2)"/>
      <w:lvlJc w:val="left"/>
      <w:pPr>
        <w:ind w:left="786" w:hanging="567"/>
      </w:pPr>
      <w:rPr>
        <w:rFonts w:ascii="Calibri" w:eastAsia="Times New Roman" w:hAnsi="Calibri" w:cs="Calibri" w:hint="default"/>
        <w:w w:val="99"/>
        <w:sz w:val="20"/>
        <w:szCs w:val="20"/>
      </w:rPr>
    </w:lvl>
    <w:lvl w:ilvl="2" w:tplc="4816C414">
      <w:start w:val="1"/>
      <w:numFmt w:val="bullet"/>
      <w:lvlText w:val="•"/>
      <w:lvlJc w:val="left"/>
      <w:pPr>
        <w:ind w:left="1825" w:hanging="567"/>
      </w:pPr>
      <w:rPr>
        <w:rFonts w:hint="default"/>
      </w:rPr>
    </w:lvl>
    <w:lvl w:ilvl="3" w:tplc="BDA88384">
      <w:start w:val="1"/>
      <w:numFmt w:val="bullet"/>
      <w:lvlText w:val="•"/>
      <w:lvlJc w:val="left"/>
      <w:pPr>
        <w:ind w:left="2870" w:hanging="567"/>
      </w:pPr>
      <w:rPr>
        <w:rFonts w:hint="default"/>
      </w:rPr>
    </w:lvl>
    <w:lvl w:ilvl="4" w:tplc="F7EA84DE">
      <w:start w:val="1"/>
      <w:numFmt w:val="bullet"/>
      <w:lvlText w:val="•"/>
      <w:lvlJc w:val="left"/>
      <w:pPr>
        <w:ind w:left="3915" w:hanging="567"/>
      </w:pPr>
      <w:rPr>
        <w:rFonts w:hint="default"/>
      </w:rPr>
    </w:lvl>
    <w:lvl w:ilvl="5" w:tplc="AC3E5C3A">
      <w:start w:val="1"/>
      <w:numFmt w:val="bullet"/>
      <w:lvlText w:val="•"/>
      <w:lvlJc w:val="left"/>
      <w:pPr>
        <w:ind w:left="4960" w:hanging="567"/>
      </w:pPr>
      <w:rPr>
        <w:rFonts w:hint="default"/>
      </w:rPr>
    </w:lvl>
    <w:lvl w:ilvl="6" w:tplc="85463306">
      <w:start w:val="1"/>
      <w:numFmt w:val="bullet"/>
      <w:lvlText w:val="•"/>
      <w:lvlJc w:val="left"/>
      <w:pPr>
        <w:ind w:left="6005" w:hanging="567"/>
      </w:pPr>
      <w:rPr>
        <w:rFonts w:hint="default"/>
      </w:rPr>
    </w:lvl>
    <w:lvl w:ilvl="7" w:tplc="F0AEE0C2">
      <w:start w:val="1"/>
      <w:numFmt w:val="bullet"/>
      <w:lvlText w:val="•"/>
      <w:lvlJc w:val="left"/>
      <w:pPr>
        <w:ind w:left="7050" w:hanging="567"/>
      </w:pPr>
      <w:rPr>
        <w:rFonts w:hint="default"/>
      </w:rPr>
    </w:lvl>
    <w:lvl w:ilvl="8" w:tplc="3682A6E8">
      <w:start w:val="1"/>
      <w:numFmt w:val="bullet"/>
      <w:lvlText w:val="•"/>
      <w:lvlJc w:val="left"/>
      <w:pPr>
        <w:ind w:left="8096" w:hanging="567"/>
      </w:pPr>
      <w:rPr>
        <w:rFonts w:hint="default"/>
      </w:rPr>
    </w:lvl>
  </w:abstractNum>
  <w:abstractNum w:abstractNumId="19">
    <w:nsid w:val="5B3E2037"/>
    <w:multiLevelType w:val="hybridMultilevel"/>
    <w:tmpl w:val="014625C0"/>
    <w:lvl w:ilvl="0" w:tplc="91D04684">
      <w:start w:val="9"/>
      <w:numFmt w:val="lowerLetter"/>
      <w:lvlText w:val="%1)"/>
      <w:lvlJc w:val="left"/>
      <w:pPr>
        <w:ind w:left="786" w:hanging="567"/>
      </w:pPr>
      <w:rPr>
        <w:rFonts w:ascii="Arial" w:eastAsia="Times New Roman" w:hAnsi="Arial" w:cs="Arial" w:hint="default"/>
        <w:b/>
        <w:bCs/>
        <w:w w:val="99"/>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9"/>
  </w:num>
  <w:num w:numId="37">
    <w:abstractNumId w:val="7"/>
  </w:num>
  <w:num w:numId="38">
    <w:abstractNumId w:val="6"/>
  </w:num>
  <w:num w:numId="39">
    <w:abstractNumId w:val="5"/>
  </w:num>
  <w:num w:numId="40">
    <w:abstractNumId w:val="4"/>
  </w:num>
  <w:num w:numId="41">
    <w:abstractNumId w:val="10"/>
  </w:num>
  <w:num w:numId="42">
    <w:abstractNumId w:val="13"/>
  </w:num>
  <w:num w:numId="43">
    <w:abstractNumId w:val="16"/>
  </w:num>
  <w:num w:numId="44">
    <w:abstractNumId w:val="17"/>
  </w:num>
  <w:num w:numId="45">
    <w:abstractNumId w:val="12"/>
  </w:num>
  <w:num w:numId="46">
    <w:abstractNumId w:val="14"/>
  </w:num>
  <w:num w:numId="47">
    <w:abstractNumId w:val="15"/>
  </w:num>
  <w:num w:numId="48">
    <w:abstractNumId w:val="18"/>
  </w:num>
  <w:num w:numId="49">
    <w:abstractNumId w:val="11"/>
  </w:num>
  <w:num w:numId="50">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283"/>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84E"/>
    <w:rsid w:val="000047CE"/>
    <w:rsid w:val="00011A9B"/>
    <w:rsid w:val="00023040"/>
    <w:rsid w:val="00035CAE"/>
    <w:rsid w:val="00057BD7"/>
    <w:rsid w:val="00060741"/>
    <w:rsid w:val="00080EA5"/>
    <w:rsid w:val="00081C3E"/>
    <w:rsid w:val="00087812"/>
    <w:rsid w:val="00096866"/>
    <w:rsid w:val="000A19BA"/>
    <w:rsid w:val="000F0243"/>
    <w:rsid w:val="000F3CC2"/>
    <w:rsid w:val="00112790"/>
    <w:rsid w:val="0011789E"/>
    <w:rsid w:val="00121218"/>
    <w:rsid w:val="0015144A"/>
    <w:rsid w:val="00161196"/>
    <w:rsid w:val="00164A1C"/>
    <w:rsid w:val="001723CB"/>
    <w:rsid w:val="0018682E"/>
    <w:rsid w:val="001965BF"/>
    <w:rsid w:val="001B54F2"/>
    <w:rsid w:val="001D1962"/>
    <w:rsid w:val="001D729E"/>
    <w:rsid w:val="001E00B6"/>
    <w:rsid w:val="00206F11"/>
    <w:rsid w:val="00225B49"/>
    <w:rsid w:val="00250406"/>
    <w:rsid w:val="00260533"/>
    <w:rsid w:val="00260A11"/>
    <w:rsid w:val="00261967"/>
    <w:rsid w:val="00282AB2"/>
    <w:rsid w:val="002861BD"/>
    <w:rsid w:val="002A3D4C"/>
    <w:rsid w:val="002C0956"/>
    <w:rsid w:val="002D7F1B"/>
    <w:rsid w:val="002F6A0E"/>
    <w:rsid w:val="00315B34"/>
    <w:rsid w:val="00316B8C"/>
    <w:rsid w:val="003205CB"/>
    <w:rsid w:val="00325EC5"/>
    <w:rsid w:val="00330FA6"/>
    <w:rsid w:val="00334440"/>
    <w:rsid w:val="00337998"/>
    <w:rsid w:val="0036524F"/>
    <w:rsid w:val="0039372D"/>
    <w:rsid w:val="003A0D51"/>
    <w:rsid w:val="003A2C57"/>
    <w:rsid w:val="003C279D"/>
    <w:rsid w:val="003C408C"/>
    <w:rsid w:val="003C5ABB"/>
    <w:rsid w:val="003C7918"/>
    <w:rsid w:val="003D0CDF"/>
    <w:rsid w:val="003F35AB"/>
    <w:rsid w:val="00401E74"/>
    <w:rsid w:val="004106DA"/>
    <w:rsid w:val="0041132E"/>
    <w:rsid w:val="00424EA0"/>
    <w:rsid w:val="00432441"/>
    <w:rsid w:val="0043767D"/>
    <w:rsid w:val="004404C9"/>
    <w:rsid w:val="0044186F"/>
    <w:rsid w:val="00494485"/>
    <w:rsid w:val="004970B7"/>
    <w:rsid w:val="004B2B22"/>
    <w:rsid w:val="004D1577"/>
    <w:rsid w:val="004D18C1"/>
    <w:rsid w:val="004F24E1"/>
    <w:rsid w:val="00501ABA"/>
    <w:rsid w:val="00540751"/>
    <w:rsid w:val="005474AA"/>
    <w:rsid w:val="00563201"/>
    <w:rsid w:val="0059342F"/>
    <w:rsid w:val="005B086F"/>
    <w:rsid w:val="005C0AB8"/>
    <w:rsid w:val="005D1983"/>
    <w:rsid w:val="005D505B"/>
    <w:rsid w:val="005D5AF8"/>
    <w:rsid w:val="005E0D06"/>
    <w:rsid w:val="005E4BC7"/>
    <w:rsid w:val="006070EA"/>
    <w:rsid w:val="006106B0"/>
    <w:rsid w:val="00610895"/>
    <w:rsid w:val="006152E2"/>
    <w:rsid w:val="00622F80"/>
    <w:rsid w:val="00634A72"/>
    <w:rsid w:val="00651D87"/>
    <w:rsid w:val="00671F2A"/>
    <w:rsid w:val="006812F8"/>
    <w:rsid w:val="006A7B50"/>
    <w:rsid w:val="006C26CD"/>
    <w:rsid w:val="006E40EB"/>
    <w:rsid w:val="006E560E"/>
    <w:rsid w:val="006F79B9"/>
    <w:rsid w:val="00724B61"/>
    <w:rsid w:val="00752AC7"/>
    <w:rsid w:val="007712FE"/>
    <w:rsid w:val="00776862"/>
    <w:rsid w:val="00777D47"/>
    <w:rsid w:val="00797DC6"/>
    <w:rsid w:val="007A30A0"/>
    <w:rsid w:val="007A7E6B"/>
    <w:rsid w:val="007F4A3A"/>
    <w:rsid w:val="00803BDE"/>
    <w:rsid w:val="00807468"/>
    <w:rsid w:val="008248DC"/>
    <w:rsid w:val="00867144"/>
    <w:rsid w:val="00870A07"/>
    <w:rsid w:val="008735DE"/>
    <w:rsid w:val="0089294E"/>
    <w:rsid w:val="008C45B7"/>
    <w:rsid w:val="008C5E0F"/>
    <w:rsid w:val="008D7F16"/>
    <w:rsid w:val="008E5787"/>
    <w:rsid w:val="008F75E3"/>
    <w:rsid w:val="0090525A"/>
    <w:rsid w:val="0091205C"/>
    <w:rsid w:val="00930E7B"/>
    <w:rsid w:val="00932B5F"/>
    <w:rsid w:val="0093628F"/>
    <w:rsid w:val="009A3F30"/>
    <w:rsid w:val="009E2B11"/>
    <w:rsid w:val="009E7F39"/>
    <w:rsid w:val="009F3378"/>
    <w:rsid w:val="00A10242"/>
    <w:rsid w:val="00A12FA7"/>
    <w:rsid w:val="00A66935"/>
    <w:rsid w:val="00A70C93"/>
    <w:rsid w:val="00A90294"/>
    <w:rsid w:val="00AB232D"/>
    <w:rsid w:val="00AC4706"/>
    <w:rsid w:val="00AF4DBB"/>
    <w:rsid w:val="00B06CEB"/>
    <w:rsid w:val="00B07899"/>
    <w:rsid w:val="00B21075"/>
    <w:rsid w:val="00B33AA5"/>
    <w:rsid w:val="00B37572"/>
    <w:rsid w:val="00B3794F"/>
    <w:rsid w:val="00B379AD"/>
    <w:rsid w:val="00B4339F"/>
    <w:rsid w:val="00B44803"/>
    <w:rsid w:val="00B544A0"/>
    <w:rsid w:val="00B65844"/>
    <w:rsid w:val="00B737D2"/>
    <w:rsid w:val="00B972FA"/>
    <w:rsid w:val="00BB319C"/>
    <w:rsid w:val="00BB37D9"/>
    <w:rsid w:val="00BC1B4C"/>
    <w:rsid w:val="00BD268F"/>
    <w:rsid w:val="00BD3A22"/>
    <w:rsid w:val="00BD76AD"/>
    <w:rsid w:val="00BD784E"/>
    <w:rsid w:val="00C018D9"/>
    <w:rsid w:val="00C01F73"/>
    <w:rsid w:val="00C27F98"/>
    <w:rsid w:val="00C324A9"/>
    <w:rsid w:val="00C64208"/>
    <w:rsid w:val="00C80D64"/>
    <w:rsid w:val="00C90CB7"/>
    <w:rsid w:val="00C93AC6"/>
    <w:rsid w:val="00C9503C"/>
    <w:rsid w:val="00CA00AE"/>
    <w:rsid w:val="00CB3616"/>
    <w:rsid w:val="00CB66F3"/>
    <w:rsid w:val="00CC30A9"/>
    <w:rsid w:val="00CE06AC"/>
    <w:rsid w:val="00CE0927"/>
    <w:rsid w:val="00D2199F"/>
    <w:rsid w:val="00D33AB7"/>
    <w:rsid w:val="00D40AC5"/>
    <w:rsid w:val="00D5151F"/>
    <w:rsid w:val="00D52165"/>
    <w:rsid w:val="00D5743A"/>
    <w:rsid w:val="00D70859"/>
    <w:rsid w:val="00D823EE"/>
    <w:rsid w:val="00DA391E"/>
    <w:rsid w:val="00DF772E"/>
    <w:rsid w:val="00E30211"/>
    <w:rsid w:val="00E3323A"/>
    <w:rsid w:val="00E90203"/>
    <w:rsid w:val="00E916DF"/>
    <w:rsid w:val="00EA3E37"/>
    <w:rsid w:val="00EA4541"/>
    <w:rsid w:val="00EC73FA"/>
    <w:rsid w:val="00F0520A"/>
    <w:rsid w:val="00F159CC"/>
    <w:rsid w:val="00F3000D"/>
    <w:rsid w:val="00F32A3B"/>
    <w:rsid w:val="00F346CF"/>
    <w:rsid w:val="00F36475"/>
    <w:rsid w:val="00F62F90"/>
    <w:rsid w:val="00F64AF2"/>
    <w:rsid w:val="00F718B4"/>
    <w:rsid w:val="00F86EB5"/>
    <w:rsid w:val="00FA6377"/>
    <w:rsid w:val="00FB5A01"/>
    <w:rsid w:val="00FD0EE6"/>
    <w:rsid w:val="00FE10CC"/>
    <w:rsid w:val="00FF49C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1" w:uiPriority="39" w:unhideWhenUsed="1"/>
    <w:lsdException w:name="toc 2" w:locked="1" w:semiHidden="1" w:uiPriority="39" w:unhideWhenUsed="1"/>
    <w:lsdException w:name="caption" w:locked="1" w:uiPriority="35" w:qFormat="1"/>
    <w:lsdException w:name="annotation reference" w:locked="1" w:semiHidden="1" w:uiPriority="99" w:unhideWhenUsed="1"/>
    <w:lsdException w:name="line number" w:locked="1" w:semiHidden="1" w:uiPriority="99" w:unhideWhenUsed="1"/>
    <w:lsdException w:name="endnote reference"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Strong" w:locked="1" w:uiPriority="22" w:qFormat="1"/>
    <w:lsdException w:name="Emphasis" w:locked="1" w:uiPriority="20" w:qFormat="1"/>
    <w:lsdException w:name="Plain Text" w:locked="1" w:semiHidden="1" w:uiPriority="99" w:unhideWhenUsed="1"/>
    <w:lsdException w:name="HTML Top of Form" w:locked="1" w:semiHidden="1" w:uiPriority="99" w:unhideWhenUsed="1"/>
    <w:lsdException w:name="HTML Bottom of Form" w:locked="1" w:semiHidden="1" w:uiPriority="99" w:unhideWhenUsed="1"/>
    <w:lsdException w:name="HTML Acrony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D784E"/>
    <w:pPr>
      <w:widowControl w:val="0"/>
      <w:autoSpaceDE w:val="0"/>
      <w:autoSpaceDN w:val="0"/>
      <w:adjustRightInd w:val="0"/>
    </w:pPr>
    <w:rPr>
      <w:rFonts w:ascii="Bell MT" w:hAnsi="Bell MT"/>
      <w:sz w:val="24"/>
      <w:szCs w:val="24"/>
      <w:lang w:val="en-US"/>
    </w:rPr>
  </w:style>
  <w:style w:type="paragraph" w:styleId="Heading1">
    <w:name w:val="heading 1"/>
    <w:basedOn w:val="Normal"/>
    <w:next w:val="Normal"/>
    <w:link w:val="Heading1Char"/>
    <w:uiPriority w:val="99"/>
    <w:qFormat/>
    <w:rsid w:val="00BD784E"/>
    <w:pPr>
      <w:keepNext/>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center"/>
      <w:outlineLvl w:val="0"/>
    </w:pPr>
    <w:rPr>
      <w:b/>
      <w:bCs/>
      <w:sz w:val="36"/>
      <w:szCs w:val="36"/>
      <w:lang w:val="it-IT"/>
    </w:rPr>
  </w:style>
  <w:style w:type="paragraph" w:styleId="Heading2">
    <w:name w:val="heading 2"/>
    <w:basedOn w:val="Normal"/>
    <w:next w:val="Normal"/>
    <w:link w:val="Heading2Char"/>
    <w:uiPriority w:val="99"/>
    <w:qFormat/>
    <w:rsid w:val="00BD784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D78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BD784E"/>
    <w:pPr>
      <w:keepNext/>
      <w:widowControl/>
      <w:autoSpaceDE/>
      <w:autoSpaceDN/>
      <w:adjustRightInd/>
      <w:jc w:val="center"/>
      <w:outlineLvl w:val="3"/>
    </w:pPr>
    <w:rPr>
      <w:rFonts w:ascii="Times New Roman" w:hAnsi="Times New Roman"/>
      <w:b/>
      <w:bCs/>
      <w:sz w:val="60"/>
      <w:szCs w:val="60"/>
      <w:vertAlign w:val="subscript"/>
      <w:lang w:val="it-IT"/>
    </w:rPr>
  </w:style>
  <w:style w:type="paragraph" w:styleId="Heading5">
    <w:name w:val="heading 5"/>
    <w:basedOn w:val="Normal"/>
    <w:next w:val="Normal"/>
    <w:link w:val="Heading5Char"/>
    <w:uiPriority w:val="99"/>
    <w:qFormat/>
    <w:rsid w:val="00BD784E"/>
    <w:pPr>
      <w:spacing w:before="240" w:after="60"/>
      <w:outlineLvl w:val="4"/>
    </w:pPr>
    <w:rPr>
      <w:b/>
      <w:bCs/>
      <w:i/>
      <w:iCs/>
      <w:sz w:val="26"/>
      <w:szCs w:val="26"/>
    </w:rPr>
  </w:style>
  <w:style w:type="paragraph" w:styleId="Heading6">
    <w:name w:val="heading 6"/>
    <w:basedOn w:val="Normal"/>
    <w:next w:val="Normal"/>
    <w:link w:val="Heading6Char"/>
    <w:uiPriority w:val="99"/>
    <w:qFormat/>
    <w:rsid w:val="00BD784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BD784E"/>
    <w:pPr>
      <w:spacing w:before="240" w:after="60"/>
      <w:outlineLvl w:val="6"/>
    </w:pPr>
    <w:rPr>
      <w:rFonts w:ascii="Times New Roman" w:hAnsi="Times New Roman"/>
    </w:rPr>
  </w:style>
  <w:style w:type="paragraph" w:styleId="Heading8">
    <w:name w:val="heading 8"/>
    <w:basedOn w:val="Normal"/>
    <w:next w:val="Normal"/>
    <w:link w:val="Heading8Char"/>
    <w:uiPriority w:val="99"/>
    <w:qFormat/>
    <w:rsid w:val="00BD784E"/>
    <w:pPr>
      <w:spacing w:before="240" w:after="60"/>
      <w:outlineLvl w:val="7"/>
    </w:pPr>
    <w:rPr>
      <w:rFonts w:ascii="Times New Roman" w:hAnsi="Times New Roman"/>
      <w:i/>
      <w:iCs/>
    </w:rPr>
  </w:style>
  <w:style w:type="paragraph" w:styleId="Heading9">
    <w:name w:val="heading 9"/>
    <w:basedOn w:val="Normal"/>
    <w:next w:val="Normal"/>
    <w:link w:val="Heading9Char"/>
    <w:uiPriority w:val="99"/>
    <w:qFormat/>
    <w:rsid w:val="00BD784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84E"/>
    <w:rPr>
      <w:rFonts w:ascii="Bell MT" w:hAnsi="Bell MT" w:cs="Times New Roman"/>
      <w:b/>
      <w:bCs/>
      <w:sz w:val="36"/>
      <w:szCs w:val="36"/>
    </w:rPr>
  </w:style>
  <w:style w:type="character" w:customStyle="1" w:styleId="Heading2Char">
    <w:name w:val="Heading 2 Char"/>
    <w:basedOn w:val="DefaultParagraphFont"/>
    <w:link w:val="Heading2"/>
    <w:uiPriority w:val="99"/>
    <w:locked/>
    <w:rsid w:val="00BD784E"/>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BD784E"/>
    <w:rPr>
      <w:rFonts w:ascii="Arial" w:hAnsi="Arial" w:cs="Arial"/>
      <w:b/>
      <w:bCs/>
      <w:sz w:val="26"/>
      <w:szCs w:val="26"/>
      <w:lang w:val="en-US"/>
    </w:rPr>
  </w:style>
  <w:style w:type="character" w:customStyle="1" w:styleId="Heading4Char">
    <w:name w:val="Heading 4 Char"/>
    <w:basedOn w:val="DefaultParagraphFont"/>
    <w:link w:val="Heading4"/>
    <w:uiPriority w:val="99"/>
    <w:locked/>
    <w:rsid w:val="00BD784E"/>
    <w:rPr>
      <w:rFonts w:ascii="Times New Roman" w:hAnsi="Times New Roman" w:cs="Times New Roman"/>
      <w:b/>
      <w:bCs/>
      <w:sz w:val="60"/>
      <w:szCs w:val="60"/>
      <w:vertAlign w:val="subscript"/>
    </w:rPr>
  </w:style>
  <w:style w:type="character" w:customStyle="1" w:styleId="Heading5Char">
    <w:name w:val="Heading 5 Char"/>
    <w:basedOn w:val="DefaultParagraphFont"/>
    <w:link w:val="Heading5"/>
    <w:uiPriority w:val="99"/>
    <w:locked/>
    <w:rsid w:val="00BD784E"/>
    <w:rPr>
      <w:rFonts w:ascii="Bell MT" w:hAnsi="Bell MT" w:cs="Times New Roman"/>
      <w:b/>
      <w:bCs/>
      <w:i/>
      <w:iCs/>
      <w:sz w:val="26"/>
      <w:szCs w:val="26"/>
      <w:lang w:val="en-US"/>
    </w:rPr>
  </w:style>
  <w:style w:type="character" w:customStyle="1" w:styleId="Heading6Char">
    <w:name w:val="Heading 6 Char"/>
    <w:basedOn w:val="DefaultParagraphFont"/>
    <w:link w:val="Heading6"/>
    <w:uiPriority w:val="99"/>
    <w:locked/>
    <w:rsid w:val="00BD784E"/>
    <w:rPr>
      <w:rFonts w:ascii="Times New Roman" w:hAnsi="Times New Roman" w:cs="Times New Roman"/>
      <w:b/>
      <w:bCs/>
      <w:sz w:val="22"/>
      <w:szCs w:val="22"/>
      <w:lang w:val="en-US"/>
    </w:rPr>
  </w:style>
  <w:style w:type="character" w:customStyle="1" w:styleId="Heading7Char">
    <w:name w:val="Heading 7 Char"/>
    <w:basedOn w:val="DefaultParagraphFont"/>
    <w:link w:val="Heading7"/>
    <w:uiPriority w:val="99"/>
    <w:locked/>
    <w:rsid w:val="00BD784E"/>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locked/>
    <w:rsid w:val="00BD784E"/>
    <w:rPr>
      <w:rFonts w:ascii="Times New Roman" w:hAnsi="Times New Roman" w:cs="Times New Roman"/>
      <w:i/>
      <w:iCs/>
      <w:sz w:val="24"/>
      <w:szCs w:val="24"/>
      <w:lang w:val="en-US"/>
    </w:rPr>
  </w:style>
  <w:style w:type="character" w:customStyle="1" w:styleId="Heading9Char">
    <w:name w:val="Heading 9 Char"/>
    <w:basedOn w:val="DefaultParagraphFont"/>
    <w:link w:val="Heading9"/>
    <w:uiPriority w:val="99"/>
    <w:locked/>
    <w:rsid w:val="00BD784E"/>
    <w:rPr>
      <w:rFonts w:ascii="Arial" w:hAnsi="Arial" w:cs="Arial"/>
      <w:sz w:val="22"/>
      <w:szCs w:val="22"/>
      <w:lang w:val="en-US"/>
    </w:rPr>
  </w:style>
  <w:style w:type="paragraph" w:styleId="Footer">
    <w:name w:val="footer"/>
    <w:basedOn w:val="Normal"/>
    <w:link w:val="FooterChar"/>
    <w:uiPriority w:val="99"/>
    <w:rsid w:val="00A70C93"/>
    <w:pPr>
      <w:tabs>
        <w:tab w:val="center" w:pos="4819"/>
        <w:tab w:val="right" w:pos="9638"/>
      </w:tabs>
    </w:pPr>
    <w:rPr>
      <w:rFonts w:ascii="Times New Roman" w:hAnsi="Times New Roman"/>
      <w:lang w:val="it-IT"/>
    </w:rPr>
  </w:style>
  <w:style w:type="character" w:customStyle="1" w:styleId="FooterChar">
    <w:name w:val="Footer Char"/>
    <w:basedOn w:val="DefaultParagraphFont"/>
    <w:link w:val="Footer"/>
    <w:uiPriority w:val="99"/>
    <w:semiHidden/>
    <w:locked/>
    <w:rsid w:val="00A70C93"/>
    <w:rPr>
      <w:rFonts w:ascii="Times New Roman" w:hAnsi="Times New Roman" w:cs="Times New Roman"/>
      <w:sz w:val="24"/>
    </w:rPr>
  </w:style>
  <w:style w:type="paragraph" w:customStyle="1" w:styleId="Ufficiotipo">
    <w:name w:val="Ufficio tipo"/>
    <w:uiPriority w:val="99"/>
    <w:rsid w:val="00A70C93"/>
    <w:pPr>
      <w:spacing w:line="220" w:lineRule="exact"/>
      <w:ind w:left="6691"/>
    </w:pPr>
    <w:rPr>
      <w:rFonts w:ascii="Arial" w:hAnsi="Arial" w:cs="Arial"/>
      <w:b/>
      <w:kern w:val="24"/>
      <w:sz w:val="24"/>
      <w:szCs w:val="24"/>
    </w:rPr>
  </w:style>
  <w:style w:type="paragraph" w:customStyle="1" w:styleId="E-mail">
    <w:name w:val="E-mail"/>
    <w:uiPriority w:val="99"/>
    <w:rsid w:val="00A70C93"/>
    <w:pPr>
      <w:widowControl w:val="0"/>
      <w:ind w:left="6691"/>
      <w:jc w:val="both"/>
    </w:pPr>
    <w:rPr>
      <w:rFonts w:ascii="Arial" w:hAnsi="Arial" w:cs="Arial"/>
      <w:kern w:val="18"/>
      <w:sz w:val="18"/>
      <w:szCs w:val="18"/>
    </w:rPr>
  </w:style>
  <w:style w:type="paragraph" w:customStyle="1" w:styleId="Protocollo">
    <w:name w:val="Protocollo"/>
    <w:uiPriority w:val="99"/>
    <w:rsid w:val="00A70C93"/>
    <w:pPr>
      <w:spacing w:line="280" w:lineRule="exact"/>
    </w:pPr>
    <w:rPr>
      <w:rFonts w:ascii="Arial" w:hAnsi="Arial" w:cs="Arial"/>
      <w:b/>
      <w:kern w:val="18"/>
      <w:sz w:val="18"/>
      <w:szCs w:val="18"/>
    </w:rPr>
  </w:style>
  <w:style w:type="paragraph" w:customStyle="1" w:styleId="DataConser">
    <w:name w:val="Data Conser"/>
    <w:uiPriority w:val="99"/>
    <w:rsid w:val="00A70C93"/>
    <w:pPr>
      <w:spacing w:line="200" w:lineRule="exact"/>
    </w:pPr>
    <w:rPr>
      <w:rFonts w:ascii="Arial" w:hAnsi="Arial" w:cs="Arial"/>
      <w:kern w:val="18"/>
      <w:sz w:val="18"/>
      <w:szCs w:val="18"/>
    </w:rPr>
  </w:style>
  <w:style w:type="paragraph" w:customStyle="1" w:styleId="Testolettera">
    <w:name w:val="Testo lettera"/>
    <w:uiPriority w:val="99"/>
    <w:rsid w:val="00A70C93"/>
    <w:pPr>
      <w:spacing w:after="20" w:line="280" w:lineRule="exact"/>
      <w:ind w:firstLine="851"/>
      <w:jc w:val="both"/>
    </w:pPr>
    <w:rPr>
      <w:rFonts w:ascii="Arial" w:hAnsi="Arial" w:cs="Arial"/>
      <w:kern w:val="24"/>
      <w:sz w:val="24"/>
      <w:szCs w:val="24"/>
    </w:rPr>
  </w:style>
  <w:style w:type="paragraph" w:styleId="BodyTextIndent">
    <w:name w:val="Body Text Indent"/>
    <w:basedOn w:val="Normal"/>
    <w:link w:val="BodyTextIndentChar"/>
    <w:uiPriority w:val="99"/>
    <w:rsid w:val="00A70C93"/>
    <w:pPr>
      <w:ind w:firstLine="284"/>
      <w:jc w:val="both"/>
    </w:pPr>
    <w:rPr>
      <w:rFonts w:ascii="Times New Roman" w:hAnsi="Times New Roman"/>
      <w:sz w:val="22"/>
      <w:szCs w:val="20"/>
      <w:lang w:val="it-IT"/>
    </w:rPr>
  </w:style>
  <w:style w:type="character" w:customStyle="1" w:styleId="BodyTextIndentChar">
    <w:name w:val="Body Text Indent Char"/>
    <w:basedOn w:val="DefaultParagraphFont"/>
    <w:link w:val="BodyTextIndent"/>
    <w:uiPriority w:val="99"/>
    <w:locked/>
    <w:rsid w:val="00A70C93"/>
    <w:rPr>
      <w:rFonts w:ascii="Times New Roman" w:hAnsi="Times New Roman" w:cs="Times New Roman"/>
      <w:sz w:val="22"/>
    </w:rPr>
  </w:style>
  <w:style w:type="paragraph" w:styleId="Header">
    <w:name w:val="header"/>
    <w:basedOn w:val="Normal"/>
    <w:link w:val="HeaderChar"/>
    <w:uiPriority w:val="99"/>
    <w:rsid w:val="00F159CC"/>
    <w:pPr>
      <w:tabs>
        <w:tab w:val="center" w:pos="4819"/>
        <w:tab w:val="right" w:pos="9638"/>
      </w:tabs>
    </w:pPr>
    <w:rPr>
      <w:rFonts w:ascii="Calibri" w:hAnsi="Calibri"/>
      <w:sz w:val="22"/>
      <w:szCs w:val="22"/>
      <w:lang w:val="it-IT"/>
    </w:rPr>
  </w:style>
  <w:style w:type="character" w:customStyle="1" w:styleId="HeaderChar">
    <w:name w:val="Header Char"/>
    <w:basedOn w:val="DefaultParagraphFont"/>
    <w:link w:val="Header"/>
    <w:uiPriority w:val="99"/>
    <w:locked/>
    <w:rsid w:val="00F159CC"/>
    <w:rPr>
      <w:rFonts w:cs="Times New Roman"/>
      <w:sz w:val="22"/>
    </w:rPr>
  </w:style>
  <w:style w:type="character" w:styleId="FootnoteReference">
    <w:name w:val="footnote reference"/>
    <w:basedOn w:val="DefaultParagraphFont"/>
    <w:uiPriority w:val="99"/>
    <w:semiHidden/>
    <w:rsid w:val="00BD784E"/>
    <w:rPr>
      <w:rFonts w:cs="Times New Roman"/>
    </w:rPr>
  </w:style>
  <w:style w:type="paragraph" w:customStyle="1" w:styleId="a">
    <w:name w:val="_"/>
    <w:basedOn w:val="Normal"/>
    <w:uiPriority w:val="99"/>
    <w:rsid w:val="00BD784E"/>
    <w:pPr>
      <w:ind w:left="313" w:hanging="313"/>
    </w:pPr>
  </w:style>
  <w:style w:type="paragraph" w:customStyle="1" w:styleId="1">
    <w:name w:val="_1"/>
    <w:basedOn w:val="Normal"/>
    <w:uiPriority w:val="99"/>
    <w:rsid w:val="00BD784E"/>
    <w:pPr>
      <w:ind w:left="597" w:hanging="313"/>
    </w:pPr>
    <w:rPr>
      <w:b/>
      <w:bCs/>
    </w:rPr>
  </w:style>
  <w:style w:type="paragraph" w:styleId="BodyText">
    <w:name w:val="Body Text"/>
    <w:basedOn w:val="Normal"/>
    <w:link w:val="BodyTextChar"/>
    <w:uiPriority w:val="99"/>
    <w:rsid w:val="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pPr>
    <w:rPr>
      <w:lang w:val="it-IT"/>
    </w:rPr>
  </w:style>
  <w:style w:type="character" w:customStyle="1" w:styleId="BodyTextChar">
    <w:name w:val="Body Text Char"/>
    <w:basedOn w:val="DefaultParagraphFont"/>
    <w:link w:val="BodyText"/>
    <w:uiPriority w:val="99"/>
    <w:locked/>
    <w:rsid w:val="00BD784E"/>
    <w:rPr>
      <w:rFonts w:ascii="Bell MT" w:hAnsi="Bell MT" w:cs="Times New Roman"/>
      <w:sz w:val="24"/>
      <w:szCs w:val="24"/>
    </w:rPr>
  </w:style>
  <w:style w:type="paragraph" w:styleId="BlockText">
    <w:name w:val="Block Text"/>
    <w:basedOn w:val="Normal"/>
    <w:uiPriority w:val="99"/>
    <w:rsid w:val="00BD784E"/>
    <w:pPr>
      <w:tabs>
        <w:tab w:val="left" w:pos="-1050"/>
        <w:tab w:val="left" w:pos="83"/>
        <w:tab w:val="left" w:pos="397"/>
        <w:tab w:val="left" w:pos="649"/>
        <w:tab w:val="left" w:pos="1215"/>
        <w:tab w:val="left" w:pos="1781"/>
        <w:tab w:val="left" w:pos="2347"/>
        <w:tab w:val="left" w:pos="2913"/>
        <w:tab w:val="left" w:pos="3479"/>
        <w:tab w:val="left" w:pos="4045"/>
        <w:tab w:val="left" w:pos="4611"/>
        <w:tab w:val="left" w:pos="5177"/>
        <w:tab w:val="left" w:pos="5743"/>
        <w:tab w:val="left" w:pos="6309"/>
        <w:tab w:val="left" w:pos="6875"/>
        <w:tab w:val="left" w:pos="7441"/>
        <w:tab w:val="left" w:pos="8007"/>
      </w:tabs>
      <w:ind w:left="84" w:right="374"/>
      <w:jc w:val="both"/>
    </w:pPr>
    <w:rPr>
      <w:lang w:val="it-IT"/>
    </w:rPr>
  </w:style>
  <w:style w:type="character" w:styleId="PageNumber">
    <w:name w:val="page number"/>
    <w:basedOn w:val="DefaultParagraphFont"/>
    <w:uiPriority w:val="99"/>
    <w:rsid w:val="00BD784E"/>
    <w:rPr>
      <w:rFonts w:cs="Times New Roman"/>
    </w:rPr>
  </w:style>
  <w:style w:type="character" w:styleId="Hyperlink">
    <w:name w:val="Hyperlink"/>
    <w:basedOn w:val="DefaultParagraphFont"/>
    <w:uiPriority w:val="99"/>
    <w:rsid w:val="00BD784E"/>
    <w:rPr>
      <w:rFonts w:cs="Times New Roman"/>
      <w:color w:val="0000FF"/>
      <w:u w:val="single"/>
    </w:rPr>
  </w:style>
  <w:style w:type="character" w:customStyle="1" w:styleId="Collegamentoipertestuale1">
    <w:name w:val="Collegamento ipertestuale1"/>
    <w:uiPriority w:val="99"/>
    <w:rsid w:val="00BD784E"/>
    <w:rPr>
      <w:color w:val="0000FF"/>
      <w:u w:val="single"/>
    </w:rPr>
  </w:style>
  <w:style w:type="paragraph" w:styleId="BodyText2">
    <w:name w:val="Body Text 2"/>
    <w:basedOn w:val="Normal"/>
    <w:link w:val="BodyText2Char"/>
    <w:uiPriority w:val="99"/>
    <w:rsid w:val="00BD784E"/>
    <w:pPr>
      <w:spacing w:after="120" w:line="480" w:lineRule="auto"/>
    </w:pPr>
  </w:style>
  <w:style w:type="character" w:customStyle="1" w:styleId="BodyText2Char">
    <w:name w:val="Body Text 2 Char"/>
    <w:basedOn w:val="DefaultParagraphFont"/>
    <w:link w:val="BodyText2"/>
    <w:uiPriority w:val="99"/>
    <w:locked/>
    <w:rsid w:val="00BD784E"/>
    <w:rPr>
      <w:rFonts w:ascii="Bell MT" w:hAnsi="Bell MT" w:cs="Times New Roman"/>
      <w:sz w:val="24"/>
      <w:szCs w:val="24"/>
      <w:lang w:val="en-US"/>
    </w:rPr>
  </w:style>
  <w:style w:type="paragraph" w:styleId="BodyText3">
    <w:name w:val="Body Text 3"/>
    <w:basedOn w:val="Normal"/>
    <w:link w:val="BodyText3Char"/>
    <w:uiPriority w:val="99"/>
    <w:rsid w:val="00BD784E"/>
    <w:pPr>
      <w:spacing w:after="120"/>
    </w:pPr>
    <w:rPr>
      <w:sz w:val="16"/>
      <w:szCs w:val="16"/>
    </w:rPr>
  </w:style>
  <w:style w:type="character" w:customStyle="1" w:styleId="BodyText3Char">
    <w:name w:val="Body Text 3 Char"/>
    <w:basedOn w:val="DefaultParagraphFont"/>
    <w:link w:val="BodyText3"/>
    <w:uiPriority w:val="99"/>
    <w:locked/>
    <w:rsid w:val="00BD784E"/>
    <w:rPr>
      <w:rFonts w:ascii="Bell MT" w:hAnsi="Bell MT" w:cs="Times New Roman"/>
      <w:sz w:val="16"/>
      <w:szCs w:val="16"/>
      <w:lang w:val="en-US"/>
    </w:rPr>
  </w:style>
  <w:style w:type="paragraph" w:styleId="Date">
    <w:name w:val="Date"/>
    <w:basedOn w:val="Normal"/>
    <w:next w:val="Normal"/>
    <w:link w:val="DateChar"/>
    <w:uiPriority w:val="99"/>
    <w:rsid w:val="00BD784E"/>
  </w:style>
  <w:style w:type="character" w:customStyle="1" w:styleId="DateChar">
    <w:name w:val="Date Char"/>
    <w:basedOn w:val="DefaultParagraphFont"/>
    <w:link w:val="Date"/>
    <w:uiPriority w:val="99"/>
    <w:locked/>
    <w:rsid w:val="00BD784E"/>
    <w:rPr>
      <w:rFonts w:ascii="Bell MT" w:hAnsi="Bell MT" w:cs="Times New Roman"/>
      <w:sz w:val="24"/>
      <w:szCs w:val="24"/>
      <w:lang w:val="en-US"/>
    </w:rPr>
  </w:style>
  <w:style w:type="paragraph" w:styleId="Caption">
    <w:name w:val="caption"/>
    <w:basedOn w:val="Normal"/>
    <w:next w:val="Normal"/>
    <w:uiPriority w:val="99"/>
    <w:qFormat/>
    <w:rsid w:val="00BD784E"/>
    <w:pPr>
      <w:spacing w:before="120" w:after="120"/>
    </w:pPr>
    <w:rPr>
      <w:b/>
      <w:bCs/>
      <w:sz w:val="20"/>
      <w:szCs w:val="20"/>
    </w:rPr>
  </w:style>
  <w:style w:type="paragraph" w:styleId="List">
    <w:name w:val="List"/>
    <w:basedOn w:val="Normal"/>
    <w:uiPriority w:val="99"/>
    <w:rsid w:val="00BD784E"/>
    <w:pPr>
      <w:ind w:left="283" w:hanging="283"/>
    </w:pPr>
  </w:style>
  <w:style w:type="paragraph" w:styleId="List2">
    <w:name w:val="List 2"/>
    <w:basedOn w:val="Normal"/>
    <w:uiPriority w:val="99"/>
    <w:rsid w:val="00BD784E"/>
    <w:pPr>
      <w:ind w:left="566" w:hanging="283"/>
    </w:pPr>
  </w:style>
  <w:style w:type="paragraph" w:styleId="List3">
    <w:name w:val="List 3"/>
    <w:basedOn w:val="Normal"/>
    <w:uiPriority w:val="99"/>
    <w:rsid w:val="00BD784E"/>
    <w:pPr>
      <w:ind w:left="849" w:hanging="283"/>
    </w:pPr>
  </w:style>
  <w:style w:type="paragraph" w:styleId="List4">
    <w:name w:val="List 4"/>
    <w:basedOn w:val="Normal"/>
    <w:uiPriority w:val="99"/>
    <w:rsid w:val="00BD784E"/>
    <w:pPr>
      <w:ind w:left="1132" w:hanging="283"/>
    </w:pPr>
  </w:style>
  <w:style w:type="paragraph" w:styleId="List5">
    <w:name w:val="List 5"/>
    <w:basedOn w:val="Normal"/>
    <w:uiPriority w:val="99"/>
    <w:rsid w:val="00BD784E"/>
    <w:pPr>
      <w:ind w:left="1415" w:hanging="283"/>
    </w:pPr>
  </w:style>
  <w:style w:type="paragraph" w:styleId="ListContinue">
    <w:name w:val="List Continue"/>
    <w:basedOn w:val="Normal"/>
    <w:uiPriority w:val="99"/>
    <w:rsid w:val="00BD784E"/>
    <w:pPr>
      <w:spacing w:after="120"/>
      <w:ind w:left="283"/>
    </w:pPr>
  </w:style>
  <w:style w:type="paragraph" w:styleId="ListContinue2">
    <w:name w:val="List Continue 2"/>
    <w:basedOn w:val="Normal"/>
    <w:uiPriority w:val="99"/>
    <w:rsid w:val="00BD784E"/>
    <w:pPr>
      <w:spacing w:after="120"/>
      <w:ind w:left="566"/>
    </w:pPr>
  </w:style>
  <w:style w:type="paragraph" w:styleId="ListContinue3">
    <w:name w:val="List Continue 3"/>
    <w:basedOn w:val="Normal"/>
    <w:uiPriority w:val="99"/>
    <w:rsid w:val="00BD784E"/>
    <w:pPr>
      <w:spacing w:after="120"/>
      <w:ind w:left="849"/>
    </w:pPr>
  </w:style>
  <w:style w:type="paragraph" w:styleId="ListContinue4">
    <w:name w:val="List Continue 4"/>
    <w:basedOn w:val="Normal"/>
    <w:uiPriority w:val="99"/>
    <w:rsid w:val="00BD784E"/>
    <w:pPr>
      <w:spacing w:after="120"/>
      <w:ind w:left="1132"/>
    </w:pPr>
  </w:style>
  <w:style w:type="paragraph" w:styleId="ListContinue5">
    <w:name w:val="List Continue 5"/>
    <w:basedOn w:val="Normal"/>
    <w:uiPriority w:val="99"/>
    <w:rsid w:val="00BD784E"/>
    <w:pPr>
      <w:spacing w:after="120"/>
      <w:ind w:left="1415"/>
    </w:pPr>
  </w:style>
  <w:style w:type="paragraph" w:styleId="Signature">
    <w:name w:val="Signature"/>
    <w:basedOn w:val="Normal"/>
    <w:link w:val="SignatureChar"/>
    <w:uiPriority w:val="99"/>
    <w:rsid w:val="00BD784E"/>
    <w:pPr>
      <w:ind w:left="4252"/>
    </w:pPr>
  </w:style>
  <w:style w:type="character" w:customStyle="1" w:styleId="SignatureChar">
    <w:name w:val="Signature Char"/>
    <w:basedOn w:val="DefaultParagraphFont"/>
    <w:link w:val="Signature"/>
    <w:uiPriority w:val="99"/>
    <w:locked/>
    <w:rsid w:val="00BD784E"/>
    <w:rPr>
      <w:rFonts w:ascii="Bell MT" w:hAnsi="Bell MT" w:cs="Times New Roman"/>
      <w:sz w:val="24"/>
      <w:szCs w:val="24"/>
      <w:lang w:val="en-US"/>
    </w:rPr>
  </w:style>
  <w:style w:type="paragraph" w:styleId="E-mailSignature">
    <w:name w:val="E-mail Signature"/>
    <w:basedOn w:val="Normal"/>
    <w:link w:val="E-mailSignatureChar"/>
    <w:uiPriority w:val="99"/>
    <w:rsid w:val="00BD784E"/>
  </w:style>
  <w:style w:type="character" w:customStyle="1" w:styleId="E-mailSignatureChar">
    <w:name w:val="E-mail Signature Char"/>
    <w:basedOn w:val="DefaultParagraphFont"/>
    <w:link w:val="E-mailSignature"/>
    <w:uiPriority w:val="99"/>
    <w:locked/>
    <w:rsid w:val="00BD784E"/>
    <w:rPr>
      <w:rFonts w:ascii="Bell MT" w:hAnsi="Bell MT" w:cs="Times New Roman"/>
      <w:sz w:val="24"/>
      <w:szCs w:val="24"/>
      <w:lang w:val="en-US"/>
    </w:rPr>
  </w:style>
  <w:style w:type="paragraph" w:styleId="Salutation">
    <w:name w:val="Salutation"/>
    <w:basedOn w:val="Normal"/>
    <w:next w:val="Normal"/>
    <w:link w:val="SalutationChar"/>
    <w:uiPriority w:val="99"/>
    <w:rsid w:val="00BD784E"/>
  </w:style>
  <w:style w:type="character" w:customStyle="1" w:styleId="SalutationChar">
    <w:name w:val="Salutation Char"/>
    <w:basedOn w:val="DefaultParagraphFont"/>
    <w:link w:val="Salutation"/>
    <w:uiPriority w:val="99"/>
    <w:locked/>
    <w:rsid w:val="00BD784E"/>
    <w:rPr>
      <w:rFonts w:ascii="Bell MT" w:hAnsi="Bell MT" w:cs="Times New Roman"/>
      <w:sz w:val="24"/>
      <w:szCs w:val="24"/>
      <w:lang w:val="en-US"/>
    </w:rPr>
  </w:style>
  <w:style w:type="paragraph" w:styleId="Closing">
    <w:name w:val="Closing"/>
    <w:basedOn w:val="Normal"/>
    <w:link w:val="ClosingChar"/>
    <w:uiPriority w:val="99"/>
    <w:rsid w:val="00BD784E"/>
    <w:pPr>
      <w:ind w:left="4252"/>
    </w:pPr>
  </w:style>
  <w:style w:type="character" w:customStyle="1" w:styleId="ClosingChar">
    <w:name w:val="Closing Char"/>
    <w:basedOn w:val="DefaultParagraphFont"/>
    <w:link w:val="Closing"/>
    <w:uiPriority w:val="99"/>
    <w:locked/>
    <w:rsid w:val="00BD784E"/>
    <w:rPr>
      <w:rFonts w:ascii="Bell MT" w:hAnsi="Bell MT" w:cs="Times New Roman"/>
      <w:sz w:val="24"/>
      <w:szCs w:val="24"/>
      <w:lang w:val="en-US"/>
    </w:rPr>
  </w:style>
  <w:style w:type="paragraph" w:styleId="Index1">
    <w:name w:val="index 1"/>
    <w:basedOn w:val="Normal"/>
    <w:next w:val="Normal"/>
    <w:autoRedefine/>
    <w:uiPriority w:val="99"/>
    <w:semiHidden/>
    <w:rsid w:val="00BD784E"/>
    <w:pPr>
      <w:ind w:left="240" w:hanging="240"/>
    </w:pPr>
  </w:style>
  <w:style w:type="paragraph" w:styleId="Index2">
    <w:name w:val="index 2"/>
    <w:basedOn w:val="Normal"/>
    <w:next w:val="Normal"/>
    <w:autoRedefine/>
    <w:uiPriority w:val="99"/>
    <w:semiHidden/>
    <w:rsid w:val="00BD784E"/>
    <w:pPr>
      <w:ind w:left="480" w:hanging="240"/>
    </w:pPr>
  </w:style>
  <w:style w:type="paragraph" w:styleId="Index3">
    <w:name w:val="index 3"/>
    <w:basedOn w:val="Normal"/>
    <w:next w:val="Normal"/>
    <w:autoRedefine/>
    <w:uiPriority w:val="99"/>
    <w:semiHidden/>
    <w:rsid w:val="00BD784E"/>
    <w:pPr>
      <w:ind w:left="720" w:hanging="240"/>
    </w:pPr>
  </w:style>
  <w:style w:type="paragraph" w:styleId="Index4">
    <w:name w:val="index 4"/>
    <w:basedOn w:val="Normal"/>
    <w:next w:val="Normal"/>
    <w:autoRedefine/>
    <w:uiPriority w:val="99"/>
    <w:semiHidden/>
    <w:rsid w:val="00BD784E"/>
    <w:pPr>
      <w:ind w:left="960" w:hanging="240"/>
    </w:pPr>
  </w:style>
  <w:style w:type="paragraph" w:styleId="Index5">
    <w:name w:val="index 5"/>
    <w:basedOn w:val="Normal"/>
    <w:next w:val="Normal"/>
    <w:autoRedefine/>
    <w:uiPriority w:val="99"/>
    <w:semiHidden/>
    <w:rsid w:val="00BD784E"/>
    <w:pPr>
      <w:ind w:left="1200" w:hanging="240"/>
    </w:pPr>
  </w:style>
  <w:style w:type="paragraph" w:styleId="Index6">
    <w:name w:val="index 6"/>
    <w:basedOn w:val="Normal"/>
    <w:next w:val="Normal"/>
    <w:autoRedefine/>
    <w:uiPriority w:val="99"/>
    <w:semiHidden/>
    <w:rsid w:val="00BD784E"/>
    <w:pPr>
      <w:ind w:left="1440" w:hanging="240"/>
    </w:pPr>
  </w:style>
  <w:style w:type="paragraph" w:styleId="Index7">
    <w:name w:val="index 7"/>
    <w:basedOn w:val="Normal"/>
    <w:next w:val="Normal"/>
    <w:autoRedefine/>
    <w:uiPriority w:val="99"/>
    <w:semiHidden/>
    <w:rsid w:val="00BD784E"/>
    <w:pPr>
      <w:ind w:left="1680" w:hanging="240"/>
    </w:pPr>
  </w:style>
  <w:style w:type="paragraph" w:styleId="Index8">
    <w:name w:val="index 8"/>
    <w:basedOn w:val="Normal"/>
    <w:next w:val="Normal"/>
    <w:autoRedefine/>
    <w:uiPriority w:val="99"/>
    <w:semiHidden/>
    <w:rsid w:val="00BD784E"/>
    <w:pPr>
      <w:ind w:left="1920" w:hanging="240"/>
    </w:pPr>
  </w:style>
  <w:style w:type="paragraph" w:styleId="Index9">
    <w:name w:val="index 9"/>
    <w:basedOn w:val="Normal"/>
    <w:next w:val="Normal"/>
    <w:autoRedefine/>
    <w:uiPriority w:val="99"/>
    <w:semiHidden/>
    <w:rsid w:val="00BD784E"/>
    <w:pPr>
      <w:ind w:left="2160" w:hanging="240"/>
    </w:pPr>
  </w:style>
  <w:style w:type="paragraph" w:styleId="TableofFigures">
    <w:name w:val="table of figures"/>
    <w:basedOn w:val="Normal"/>
    <w:next w:val="Normal"/>
    <w:uiPriority w:val="99"/>
    <w:semiHidden/>
    <w:rsid w:val="00BD784E"/>
    <w:pPr>
      <w:ind w:left="480" w:hanging="480"/>
    </w:pPr>
  </w:style>
  <w:style w:type="paragraph" w:styleId="TableofAuthorities">
    <w:name w:val="table of authorities"/>
    <w:basedOn w:val="Normal"/>
    <w:next w:val="Normal"/>
    <w:uiPriority w:val="99"/>
    <w:semiHidden/>
    <w:rsid w:val="00BD784E"/>
    <w:pPr>
      <w:ind w:left="240" w:hanging="240"/>
    </w:pPr>
  </w:style>
  <w:style w:type="paragraph" w:styleId="EnvelopeAddress">
    <w:name w:val="envelope address"/>
    <w:basedOn w:val="Normal"/>
    <w:uiPriority w:val="99"/>
    <w:rsid w:val="00BD784E"/>
    <w:pPr>
      <w:framePr w:w="7920" w:h="1980" w:hRule="exact" w:hSpace="141" w:wrap="auto" w:hAnchor="page" w:xAlign="center" w:yAlign="bottom"/>
      <w:ind w:left="2880"/>
    </w:pPr>
    <w:rPr>
      <w:rFonts w:ascii="Arial" w:hAnsi="Arial" w:cs="Arial"/>
    </w:rPr>
  </w:style>
  <w:style w:type="paragraph" w:styleId="HTMLAddress">
    <w:name w:val="HTML Address"/>
    <w:basedOn w:val="Normal"/>
    <w:link w:val="HTMLAddressChar"/>
    <w:uiPriority w:val="99"/>
    <w:rsid w:val="00BD784E"/>
    <w:rPr>
      <w:i/>
      <w:iCs/>
    </w:rPr>
  </w:style>
  <w:style w:type="character" w:customStyle="1" w:styleId="HTMLAddressChar">
    <w:name w:val="HTML Address Char"/>
    <w:basedOn w:val="DefaultParagraphFont"/>
    <w:link w:val="HTMLAddress"/>
    <w:uiPriority w:val="99"/>
    <w:locked/>
    <w:rsid w:val="00BD784E"/>
    <w:rPr>
      <w:rFonts w:ascii="Bell MT" w:hAnsi="Bell MT" w:cs="Times New Roman"/>
      <w:i/>
      <w:iCs/>
      <w:sz w:val="24"/>
      <w:szCs w:val="24"/>
      <w:lang w:val="en-US"/>
    </w:rPr>
  </w:style>
  <w:style w:type="paragraph" w:styleId="EnvelopeReturn">
    <w:name w:val="envelope return"/>
    <w:basedOn w:val="Normal"/>
    <w:uiPriority w:val="99"/>
    <w:rsid w:val="00BD784E"/>
    <w:rPr>
      <w:rFonts w:ascii="Arial" w:hAnsi="Arial" w:cs="Arial"/>
      <w:sz w:val="20"/>
      <w:szCs w:val="20"/>
    </w:rPr>
  </w:style>
  <w:style w:type="paragraph" w:styleId="MessageHeader">
    <w:name w:val="Message Header"/>
    <w:basedOn w:val="Normal"/>
    <w:link w:val="MessageHeaderChar"/>
    <w:uiPriority w:val="99"/>
    <w:rsid w:val="00BD784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locked/>
    <w:rsid w:val="00BD784E"/>
    <w:rPr>
      <w:rFonts w:ascii="Arial" w:hAnsi="Arial" w:cs="Arial"/>
      <w:sz w:val="24"/>
      <w:szCs w:val="24"/>
      <w:shd w:val="pct20" w:color="auto" w:fill="auto"/>
      <w:lang w:val="en-US"/>
    </w:rPr>
  </w:style>
  <w:style w:type="paragraph" w:styleId="NoteHeading">
    <w:name w:val="Note Heading"/>
    <w:basedOn w:val="Normal"/>
    <w:next w:val="Normal"/>
    <w:link w:val="NoteHeadingChar"/>
    <w:uiPriority w:val="99"/>
    <w:rsid w:val="00BD784E"/>
  </w:style>
  <w:style w:type="character" w:customStyle="1" w:styleId="NoteHeadingChar">
    <w:name w:val="Note Heading Char"/>
    <w:basedOn w:val="DefaultParagraphFont"/>
    <w:link w:val="NoteHeading"/>
    <w:uiPriority w:val="99"/>
    <w:locked/>
    <w:rsid w:val="00BD784E"/>
    <w:rPr>
      <w:rFonts w:ascii="Bell MT" w:hAnsi="Bell MT" w:cs="Times New Roman"/>
      <w:sz w:val="24"/>
      <w:szCs w:val="24"/>
      <w:lang w:val="en-US"/>
    </w:rPr>
  </w:style>
  <w:style w:type="paragraph" w:styleId="DocumentMap">
    <w:name w:val="Document Map"/>
    <w:basedOn w:val="Normal"/>
    <w:link w:val="DocumentMapChar"/>
    <w:uiPriority w:val="99"/>
    <w:semiHidden/>
    <w:rsid w:val="00BD78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D784E"/>
    <w:rPr>
      <w:rFonts w:ascii="Tahoma" w:hAnsi="Tahoma" w:cs="Tahoma"/>
      <w:sz w:val="24"/>
      <w:szCs w:val="24"/>
      <w:shd w:val="clear" w:color="auto" w:fill="000080"/>
      <w:lang w:val="en-US"/>
    </w:rPr>
  </w:style>
  <w:style w:type="paragraph" w:styleId="NormalWeb">
    <w:name w:val="Normal (Web)"/>
    <w:basedOn w:val="Normal"/>
    <w:uiPriority w:val="99"/>
    <w:rsid w:val="00BD784E"/>
    <w:rPr>
      <w:rFonts w:ascii="Times New Roman" w:hAnsi="Times New Roman"/>
    </w:rPr>
  </w:style>
  <w:style w:type="paragraph" w:styleId="ListNumber">
    <w:name w:val="List Number"/>
    <w:basedOn w:val="Normal"/>
    <w:uiPriority w:val="99"/>
    <w:rsid w:val="00BD784E"/>
    <w:pPr>
      <w:numPr>
        <w:numId w:val="1"/>
      </w:numPr>
    </w:pPr>
  </w:style>
  <w:style w:type="paragraph" w:styleId="ListNumber2">
    <w:name w:val="List Number 2"/>
    <w:basedOn w:val="Normal"/>
    <w:uiPriority w:val="99"/>
    <w:rsid w:val="00BD784E"/>
    <w:pPr>
      <w:numPr>
        <w:numId w:val="2"/>
      </w:numPr>
    </w:pPr>
  </w:style>
  <w:style w:type="paragraph" w:styleId="ListNumber3">
    <w:name w:val="List Number 3"/>
    <w:basedOn w:val="Normal"/>
    <w:uiPriority w:val="99"/>
    <w:rsid w:val="00BD784E"/>
    <w:pPr>
      <w:numPr>
        <w:numId w:val="3"/>
      </w:numPr>
    </w:pPr>
  </w:style>
  <w:style w:type="paragraph" w:styleId="ListNumber4">
    <w:name w:val="List Number 4"/>
    <w:basedOn w:val="Normal"/>
    <w:uiPriority w:val="99"/>
    <w:rsid w:val="00BD784E"/>
    <w:pPr>
      <w:numPr>
        <w:numId w:val="4"/>
      </w:numPr>
    </w:pPr>
  </w:style>
  <w:style w:type="paragraph" w:styleId="ListNumber5">
    <w:name w:val="List Number 5"/>
    <w:basedOn w:val="Normal"/>
    <w:uiPriority w:val="99"/>
    <w:rsid w:val="00BD784E"/>
    <w:pPr>
      <w:numPr>
        <w:numId w:val="5"/>
      </w:numPr>
    </w:pPr>
  </w:style>
  <w:style w:type="paragraph" w:styleId="HTMLPreformatted">
    <w:name w:val="HTML Preformatted"/>
    <w:basedOn w:val="Normal"/>
    <w:link w:val="HTMLPreformattedChar"/>
    <w:uiPriority w:val="99"/>
    <w:rsid w:val="00BD784E"/>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784E"/>
    <w:rPr>
      <w:rFonts w:ascii="Courier New" w:hAnsi="Courier New" w:cs="Courier New"/>
      <w:lang w:val="en-US"/>
    </w:rPr>
  </w:style>
  <w:style w:type="paragraph" w:styleId="BodyTextFirstIndent">
    <w:name w:val="Body Text First Indent"/>
    <w:basedOn w:val="BodyText"/>
    <w:link w:val="BodyTextFirstIndentChar"/>
    <w:uiPriority w:val="99"/>
    <w:rsid w:val="00BD784E"/>
    <w:pPr>
      <w:tabs>
        <w:tab w:val="clear" w:pos="-1134"/>
        <w:tab w:val="clear" w:pos="-1"/>
        <w:tab w:val="clear" w:pos="313"/>
        <w:tab w:val="clear" w:pos="565"/>
        <w:tab w:val="clear" w:pos="1131"/>
        <w:tab w:val="clear" w:pos="1697"/>
        <w:tab w:val="clear" w:pos="2263"/>
        <w:tab w:val="clear" w:pos="2829"/>
        <w:tab w:val="clear" w:pos="3395"/>
        <w:tab w:val="clear" w:pos="3961"/>
        <w:tab w:val="clear" w:pos="4527"/>
        <w:tab w:val="clear" w:pos="5093"/>
        <w:tab w:val="clear" w:pos="5659"/>
        <w:tab w:val="clear" w:pos="6225"/>
        <w:tab w:val="clear" w:pos="6791"/>
        <w:tab w:val="clear" w:pos="7357"/>
        <w:tab w:val="clear" w:pos="7923"/>
      </w:tabs>
      <w:spacing w:after="120"/>
      <w:ind w:firstLine="210"/>
      <w:jc w:val="left"/>
    </w:pPr>
    <w:rPr>
      <w:lang w:val="en-US"/>
    </w:rPr>
  </w:style>
  <w:style w:type="character" w:customStyle="1" w:styleId="BodyTextFirstIndentChar">
    <w:name w:val="Body Text First Indent Char"/>
    <w:basedOn w:val="BodyTextChar"/>
    <w:link w:val="BodyTextFirstIndent"/>
    <w:uiPriority w:val="99"/>
    <w:locked/>
    <w:rsid w:val="00BD784E"/>
    <w:rPr>
      <w:lang w:val="en-US"/>
    </w:rPr>
  </w:style>
  <w:style w:type="paragraph" w:styleId="BodyTextFirstIndent2">
    <w:name w:val="Body Text First Indent 2"/>
    <w:basedOn w:val="BodyTextIndent"/>
    <w:link w:val="BodyTextFirstIndent2Char"/>
    <w:uiPriority w:val="99"/>
    <w:rsid w:val="00BD784E"/>
    <w:pPr>
      <w:spacing w:after="120"/>
      <w:ind w:left="283" w:firstLine="210"/>
      <w:jc w:val="left"/>
    </w:pPr>
    <w:rPr>
      <w:rFonts w:ascii="Bell MT" w:hAnsi="Bell MT"/>
      <w:szCs w:val="24"/>
    </w:rPr>
  </w:style>
  <w:style w:type="character" w:customStyle="1" w:styleId="BodyTextFirstIndent2Char">
    <w:name w:val="Body Text First Indent 2 Char"/>
    <w:basedOn w:val="BodyTextIndentChar"/>
    <w:link w:val="BodyTextFirstIndent2"/>
    <w:uiPriority w:val="99"/>
    <w:locked/>
    <w:rsid w:val="00BD784E"/>
    <w:rPr>
      <w:rFonts w:ascii="Bell MT" w:hAnsi="Bell MT"/>
      <w:sz w:val="24"/>
      <w:szCs w:val="24"/>
      <w:lang w:val="en-US"/>
    </w:rPr>
  </w:style>
  <w:style w:type="paragraph" w:styleId="ListBullet">
    <w:name w:val="List Bullet"/>
    <w:basedOn w:val="Normal"/>
    <w:autoRedefine/>
    <w:uiPriority w:val="99"/>
    <w:rsid w:val="00BD784E"/>
    <w:pPr>
      <w:numPr>
        <w:numId w:val="6"/>
      </w:numPr>
    </w:pPr>
  </w:style>
  <w:style w:type="paragraph" w:styleId="ListBullet2">
    <w:name w:val="List Bullet 2"/>
    <w:basedOn w:val="Normal"/>
    <w:autoRedefine/>
    <w:uiPriority w:val="99"/>
    <w:rsid w:val="00BD784E"/>
    <w:pPr>
      <w:numPr>
        <w:numId w:val="7"/>
      </w:numPr>
    </w:pPr>
  </w:style>
  <w:style w:type="paragraph" w:styleId="ListBullet3">
    <w:name w:val="List Bullet 3"/>
    <w:basedOn w:val="Normal"/>
    <w:autoRedefine/>
    <w:uiPriority w:val="99"/>
    <w:rsid w:val="00BD784E"/>
    <w:pPr>
      <w:numPr>
        <w:numId w:val="8"/>
      </w:numPr>
    </w:pPr>
  </w:style>
  <w:style w:type="paragraph" w:styleId="ListBullet4">
    <w:name w:val="List Bullet 4"/>
    <w:basedOn w:val="Normal"/>
    <w:autoRedefine/>
    <w:uiPriority w:val="99"/>
    <w:rsid w:val="00BD784E"/>
    <w:pPr>
      <w:numPr>
        <w:numId w:val="9"/>
      </w:numPr>
    </w:pPr>
  </w:style>
  <w:style w:type="paragraph" w:styleId="ListBullet5">
    <w:name w:val="List Bullet 5"/>
    <w:basedOn w:val="Normal"/>
    <w:autoRedefine/>
    <w:uiPriority w:val="99"/>
    <w:rsid w:val="00BD784E"/>
    <w:pPr>
      <w:numPr>
        <w:numId w:val="10"/>
      </w:numPr>
    </w:pPr>
  </w:style>
  <w:style w:type="paragraph" w:styleId="BodyTextIndent2">
    <w:name w:val="Body Text Indent 2"/>
    <w:basedOn w:val="Normal"/>
    <w:link w:val="BodyTextIndent2Char"/>
    <w:uiPriority w:val="99"/>
    <w:rsid w:val="00BD784E"/>
    <w:pPr>
      <w:spacing w:after="120" w:line="480" w:lineRule="auto"/>
      <w:ind w:left="283"/>
    </w:pPr>
  </w:style>
  <w:style w:type="character" w:customStyle="1" w:styleId="BodyTextIndent2Char">
    <w:name w:val="Body Text Indent 2 Char"/>
    <w:basedOn w:val="DefaultParagraphFont"/>
    <w:link w:val="BodyTextIndent2"/>
    <w:uiPriority w:val="99"/>
    <w:locked/>
    <w:rsid w:val="00BD784E"/>
    <w:rPr>
      <w:rFonts w:ascii="Bell MT" w:hAnsi="Bell MT" w:cs="Times New Roman"/>
      <w:sz w:val="24"/>
      <w:szCs w:val="24"/>
      <w:lang w:val="en-US"/>
    </w:rPr>
  </w:style>
  <w:style w:type="paragraph" w:styleId="BodyTextIndent3">
    <w:name w:val="Body Text Indent 3"/>
    <w:basedOn w:val="Normal"/>
    <w:link w:val="BodyTextIndent3Char"/>
    <w:uiPriority w:val="99"/>
    <w:rsid w:val="00BD784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D784E"/>
    <w:rPr>
      <w:rFonts w:ascii="Bell MT" w:hAnsi="Bell MT" w:cs="Times New Roman"/>
      <w:sz w:val="16"/>
      <w:szCs w:val="16"/>
      <w:lang w:val="en-US"/>
    </w:rPr>
  </w:style>
  <w:style w:type="paragraph" w:styleId="NormalIndent">
    <w:name w:val="Normal Indent"/>
    <w:basedOn w:val="Normal"/>
    <w:uiPriority w:val="99"/>
    <w:rsid w:val="00BD784E"/>
    <w:pPr>
      <w:ind w:left="708"/>
    </w:pPr>
  </w:style>
  <w:style w:type="paragraph" w:styleId="CommentText">
    <w:name w:val="annotation text"/>
    <w:basedOn w:val="Normal"/>
    <w:link w:val="CommentTextChar"/>
    <w:uiPriority w:val="99"/>
    <w:semiHidden/>
    <w:rsid w:val="00BD784E"/>
    <w:rPr>
      <w:sz w:val="20"/>
      <w:szCs w:val="20"/>
    </w:rPr>
  </w:style>
  <w:style w:type="character" w:customStyle="1" w:styleId="CommentTextChar">
    <w:name w:val="Comment Text Char"/>
    <w:basedOn w:val="DefaultParagraphFont"/>
    <w:link w:val="CommentText"/>
    <w:uiPriority w:val="99"/>
    <w:semiHidden/>
    <w:locked/>
    <w:rsid w:val="00BD784E"/>
    <w:rPr>
      <w:rFonts w:ascii="Bell MT" w:hAnsi="Bell MT" w:cs="Times New Roman"/>
      <w:lang w:val="en-US"/>
    </w:rPr>
  </w:style>
  <w:style w:type="paragraph" w:styleId="CommentSubject">
    <w:name w:val="annotation subject"/>
    <w:basedOn w:val="CommentText"/>
    <w:next w:val="CommentText"/>
    <w:link w:val="CommentSubjectChar"/>
    <w:uiPriority w:val="99"/>
    <w:semiHidden/>
    <w:rsid w:val="00BD784E"/>
    <w:rPr>
      <w:b/>
      <w:bCs/>
    </w:rPr>
  </w:style>
  <w:style w:type="character" w:customStyle="1" w:styleId="CommentSubjectChar">
    <w:name w:val="Comment Subject Char"/>
    <w:basedOn w:val="CommentTextChar"/>
    <w:link w:val="CommentSubject"/>
    <w:uiPriority w:val="99"/>
    <w:semiHidden/>
    <w:locked/>
    <w:rsid w:val="00BD784E"/>
    <w:rPr>
      <w:b/>
      <w:bCs/>
    </w:rPr>
  </w:style>
  <w:style w:type="paragraph" w:styleId="TOC1">
    <w:name w:val="toc 1"/>
    <w:basedOn w:val="Normal"/>
    <w:next w:val="Normal"/>
    <w:autoRedefine/>
    <w:uiPriority w:val="99"/>
    <w:rsid w:val="00BD784E"/>
  </w:style>
  <w:style w:type="paragraph" w:styleId="TOC2">
    <w:name w:val="toc 2"/>
    <w:basedOn w:val="Normal"/>
    <w:next w:val="Normal"/>
    <w:autoRedefine/>
    <w:uiPriority w:val="99"/>
    <w:rsid w:val="00BD784E"/>
    <w:pPr>
      <w:ind w:left="240"/>
    </w:pPr>
  </w:style>
  <w:style w:type="paragraph" w:styleId="TOC3">
    <w:name w:val="toc 3"/>
    <w:basedOn w:val="Normal"/>
    <w:next w:val="Normal"/>
    <w:autoRedefine/>
    <w:uiPriority w:val="99"/>
    <w:semiHidden/>
    <w:rsid w:val="00BD784E"/>
    <w:pPr>
      <w:ind w:left="480"/>
    </w:pPr>
  </w:style>
  <w:style w:type="paragraph" w:styleId="TOC4">
    <w:name w:val="toc 4"/>
    <w:basedOn w:val="Normal"/>
    <w:next w:val="Normal"/>
    <w:autoRedefine/>
    <w:uiPriority w:val="99"/>
    <w:semiHidden/>
    <w:rsid w:val="00BD784E"/>
    <w:pPr>
      <w:ind w:left="720"/>
    </w:pPr>
  </w:style>
  <w:style w:type="paragraph" w:styleId="TOC5">
    <w:name w:val="toc 5"/>
    <w:basedOn w:val="Normal"/>
    <w:next w:val="Normal"/>
    <w:autoRedefine/>
    <w:uiPriority w:val="99"/>
    <w:semiHidden/>
    <w:rsid w:val="00BD784E"/>
    <w:pPr>
      <w:ind w:left="960"/>
    </w:pPr>
  </w:style>
  <w:style w:type="paragraph" w:styleId="TOC6">
    <w:name w:val="toc 6"/>
    <w:basedOn w:val="Normal"/>
    <w:next w:val="Normal"/>
    <w:autoRedefine/>
    <w:uiPriority w:val="99"/>
    <w:semiHidden/>
    <w:rsid w:val="00BD784E"/>
    <w:pPr>
      <w:ind w:left="1200"/>
    </w:pPr>
  </w:style>
  <w:style w:type="paragraph" w:styleId="TOC7">
    <w:name w:val="toc 7"/>
    <w:basedOn w:val="Normal"/>
    <w:next w:val="Normal"/>
    <w:autoRedefine/>
    <w:uiPriority w:val="99"/>
    <w:semiHidden/>
    <w:rsid w:val="00BD784E"/>
    <w:pPr>
      <w:ind w:left="1440"/>
    </w:pPr>
  </w:style>
  <w:style w:type="paragraph" w:styleId="TOC8">
    <w:name w:val="toc 8"/>
    <w:basedOn w:val="Normal"/>
    <w:next w:val="Normal"/>
    <w:autoRedefine/>
    <w:uiPriority w:val="99"/>
    <w:semiHidden/>
    <w:rsid w:val="00BD784E"/>
    <w:pPr>
      <w:ind w:left="1680"/>
    </w:pPr>
  </w:style>
  <w:style w:type="paragraph" w:styleId="TOC9">
    <w:name w:val="toc 9"/>
    <w:basedOn w:val="Normal"/>
    <w:next w:val="Normal"/>
    <w:autoRedefine/>
    <w:uiPriority w:val="99"/>
    <w:semiHidden/>
    <w:rsid w:val="00BD784E"/>
    <w:pPr>
      <w:ind w:left="1920"/>
    </w:pPr>
  </w:style>
  <w:style w:type="paragraph" w:styleId="Subtitle">
    <w:name w:val="Subtitle"/>
    <w:basedOn w:val="Normal"/>
    <w:link w:val="SubtitleChar"/>
    <w:uiPriority w:val="99"/>
    <w:qFormat/>
    <w:rsid w:val="00BD784E"/>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BD784E"/>
    <w:rPr>
      <w:rFonts w:ascii="Arial" w:hAnsi="Arial" w:cs="Arial"/>
      <w:sz w:val="24"/>
      <w:szCs w:val="24"/>
      <w:lang w:val="en-US"/>
    </w:rPr>
  </w:style>
  <w:style w:type="paragraph" w:styleId="BalloonText">
    <w:name w:val="Balloon Text"/>
    <w:basedOn w:val="Normal"/>
    <w:link w:val="BalloonTextChar"/>
    <w:uiPriority w:val="99"/>
    <w:semiHidden/>
    <w:rsid w:val="00BD78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784E"/>
    <w:rPr>
      <w:rFonts w:ascii="Tahoma" w:hAnsi="Tahoma" w:cs="Tahoma"/>
      <w:sz w:val="16"/>
      <w:szCs w:val="16"/>
      <w:lang w:val="en-US"/>
    </w:rPr>
  </w:style>
  <w:style w:type="paragraph" w:styleId="MacroText">
    <w:name w:val="macro"/>
    <w:link w:val="MacroTextChar"/>
    <w:uiPriority w:val="99"/>
    <w:semiHidden/>
    <w:rsid w:val="00BD784E"/>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sz w:val="20"/>
      <w:szCs w:val="20"/>
      <w:lang w:val="en-US"/>
    </w:rPr>
  </w:style>
  <w:style w:type="character" w:customStyle="1" w:styleId="MacroTextChar">
    <w:name w:val="Macro Text Char"/>
    <w:basedOn w:val="DefaultParagraphFont"/>
    <w:link w:val="MacroText"/>
    <w:uiPriority w:val="99"/>
    <w:semiHidden/>
    <w:locked/>
    <w:rsid w:val="00BD784E"/>
    <w:rPr>
      <w:rFonts w:ascii="Courier New" w:hAnsi="Courier New" w:cs="Courier New"/>
      <w:lang w:val="en-US" w:eastAsia="it-IT" w:bidi="ar-SA"/>
    </w:rPr>
  </w:style>
  <w:style w:type="paragraph" w:styleId="PlainText">
    <w:name w:val="Plain Text"/>
    <w:basedOn w:val="Normal"/>
    <w:link w:val="PlainTextChar"/>
    <w:uiPriority w:val="99"/>
    <w:rsid w:val="00BD784E"/>
    <w:rPr>
      <w:rFonts w:ascii="Courier New" w:hAnsi="Courier New" w:cs="Courier New"/>
      <w:sz w:val="20"/>
      <w:szCs w:val="20"/>
    </w:rPr>
  </w:style>
  <w:style w:type="character" w:customStyle="1" w:styleId="PlainTextChar">
    <w:name w:val="Plain Text Char"/>
    <w:basedOn w:val="DefaultParagraphFont"/>
    <w:link w:val="PlainText"/>
    <w:uiPriority w:val="99"/>
    <w:locked/>
    <w:rsid w:val="00BD784E"/>
    <w:rPr>
      <w:rFonts w:ascii="Courier New" w:hAnsi="Courier New" w:cs="Courier New"/>
      <w:lang w:val="en-US"/>
    </w:rPr>
  </w:style>
  <w:style w:type="paragraph" w:styleId="FootnoteText">
    <w:name w:val="footnote text"/>
    <w:basedOn w:val="Normal"/>
    <w:link w:val="FootnoteTextChar"/>
    <w:uiPriority w:val="99"/>
    <w:semiHidden/>
    <w:rsid w:val="00BD784E"/>
    <w:rPr>
      <w:sz w:val="20"/>
      <w:szCs w:val="20"/>
    </w:rPr>
  </w:style>
  <w:style w:type="character" w:customStyle="1" w:styleId="FootnoteTextChar">
    <w:name w:val="Footnote Text Char"/>
    <w:basedOn w:val="DefaultParagraphFont"/>
    <w:link w:val="FootnoteText"/>
    <w:uiPriority w:val="99"/>
    <w:semiHidden/>
    <w:locked/>
    <w:rsid w:val="00BD784E"/>
    <w:rPr>
      <w:rFonts w:ascii="Bell MT" w:hAnsi="Bell MT" w:cs="Times New Roman"/>
      <w:lang w:val="en-US"/>
    </w:rPr>
  </w:style>
  <w:style w:type="paragraph" w:styleId="EndnoteText">
    <w:name w:val="endnote text"/>
    <w:basedOn w:val="Normal"/>
    <w:link w:val="EndnoteTextChar"/>
    <w:uiPriority w:val="99"/>
    <w:semiHidden/>
    <w:rsid w:val="00BD784E"/>
    <w:rPr>
      <w:sz w:val="20"/>
      <w:szCs w:val="20"/>
    </w:rPr>
  </w:style>
  <w:style w:type="character" w:customStyle="1" w:styleId="EndnoteTextChar">
    <w:name w:val="Endnote Text Char"/>
    <w:basedOn w:val="DefaultParagraphFont"/>
    <w:link w:val="EndnoteText"/>
    <w:uiPriority w:val="99"/>
    <w:semiHidden/>
    <w:locked/>
    <w:rsid w:val="00BD784E"/>
    <w:rPr>
      <w:rFonts w:ascii="Bell MT" w:hAnsi="Bell MT" w:cs="Times New Roman"/>
      <w:lang w:val="en-US"/>
    </w:rPr>
  </w:style>
  <w:style w:type="paragraph" w:styleId="Title">
    <w:name w:val="Title"/>
    <w:basedOn w:val="Normal"/>
    <w:link w:val="TitleChar"/>
    <w:uiPriority w:val="99"/>
    <w:qFormat/>
    <w:rsid w:val="00BD784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BD784E"/>
    <w:rPr>
      <w:rFonts w:ascii="Arial" w:hAnsi="Arial" w:cs="Arial"/>
      <w:b/>
      <w:bCs/>
      <w:kern w:val="28"/>
      <w:sz w:val="32"/>
      <w:szCs w:val="32"/>
      <w:lang w:val="en-US"/>
    </w:rPr>
  </w:style>
  <w:style w:type="paragraph" w:styleId="IndexHeading">
    <w:name w:val="index heading"/>
    <w:basedOn w:val="Normal"/>
    <w:next w:val="Index1"/>
    <w:uiPriority w:val="99"/>
    <w:semiHidden/>
    <w:rsid w:val="00BD784E"/>
    <w:rPr>
      <w:rFonts w:ascii="Arial" w:hAnsi="Arial" w:cs="Arial"/>
      <w:b/>
      <w:bCs/>
    </w:rPr>
  </w:style>
  <w:style w:type="paragraph" w:styleId="TOAHeading">
    <w:name w:val="toa heading"/>
    <w:basedOn w:val="Normal"/>
    <w:next w:val="Normal"/>
    <w:uiPriority w:val="99"/>
    <w:semiHidden/>
    <w:rsid w:val="00BD784E"/>
    <w:pPr>
      <w:spacing w:before="120"/>
    </w:pPr>
    <w:rPr>
      <w:rFonts w:ascii="Arial" w:hAnsi="Arial" w:cs="Arial"/>
      <w:b/>
      <w:bCs/>
    </w:rPr>
  </w:style>
  <w:style w:type="paragraph" w:customStyle="1" w:styleId="Testodelblocco1">
    <w:name w:val="Testo del blocco1"/>
    <w:basedOn w:val="Normal"/>
    <w:uiPriority w:val="99"/>
    <w:rsid w:val="00BD784E"/>
    <w:pPr>
      <w:widowControl/>
      <w:tabs>
        <w:tab w:val="left" w:pos="142"/>
        <w:tab w:val="left" w:pos="851"/>
        <w:tab w:val="left" w:pos="7796"/>
        <w:tab w:val="left" w:pos="7920"/>
        <w:tab w:val="left" w:pos="8364"/>
      </w:tabs>
      <w:overflowPunct w:val="0"/>
      <w:ind w:left="-567" w:right="60"/>
      <w:jc w:val="both"/>
      <w:textAlignment w:val="baseline"/>
    </w:pPr>
    <w:rPr>
      <w:rFonts w:ascii="Times New Roman Normale" w:hAnsi="Times New Roman Normale"/>
      <w:szCs w:val="20"/>
      <w:lang w:val="it-IT"/>
    </w:rPr>
  </w:style>
  <w:style w:type="paragraph" w:customStyle="1" w:styleId="Rientro">
    <w:name w:val="Rientro"/>
    <w:basedOn w:val="Normal"/>
    <w:uiPriority w:val="99"/>
    <w:rsid w:val="00BD784E"/>
    <w:pPr>
      <w:widowControl/>
      <w:tabs>
        <w:tab w:val="left" w:pos="283"/>
        <w:tab w:val="left" w:pos="561"/>
      </w:tabs>
      <w:autoSpaceDE/>
      <w:autoSpaceDN/>
      <w:adjustRightInd/>
      <w:spacing w:line="210" w:lineRule="atLeast"/>
      <w:ind w:left="566" w:hanging="566"/>
      <w:jc w:val="both"/>
    </w:pPr>
    <w:rPr>
      <w:rFonts w:ascii="Arial" w:hAnsi="Arial"/>
      <w:noProof/>
      <w:sz w:val="20"/>
    </w:rPr>
  </w:style>
  <w:style w:type="paragraph" w:customStyle="1" w:styleId="Rientrocorpodeltesto21">
    <w:name w:val="Rientro corpo del testo 21"/>
    <w:basedOn w:val="Normal"/>
    <w:uiPriority w:val="99"/>
    <w:rsid w:val="00BD784E"/>
    <w:pPr>
      <w:widowControl/>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overflowPunct w:val="0"/>
      <w:ind w:left="374" w:firstLine="50"/>
      <w:jc w:val="both"/>
      <w:textAlignment w:val="baseline"/>
    </w:pPr>
    <w:rPr>
      <w:rFonts w:ascii="Times New Roman Normale" w:hAnsi="Times New Roman Normale"/>
      <w:szCs w:val="20"/>
      <w:lang w:val="it-IT"/>
    </w:rPr>
  </w:style>
  <w:style w:type="table" w:styleId="TableGrid">
    <w:name w:val="Table Grid"/>
    <w:basedOn w:val="TableNormal"/>
    <w:uiPriority w:val="99"/>
    <w:rsid w:val="00BD784E"/>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
    <w:uiPriority w:val="99"/>
    <w:rsid w:val="00BD784E"/>
    <w:pPr>
      <w:widowControl/>
      <w:autoSpaceDE/>
      <w:autoSpaceDN/>
      <w:adjustRightInd/>
      <w:spacing w:after="200" w:line="276" w:lineRule="auto"/>
      <w:ind w:left="720"/>
      <w:contextualSpacing/>
    </w:pPr>
    <w:rPr>
      <w:rFonts w:ascii="Calibri" w:hAnsi="Calibri"/>
      <w:sz w:val="22"/>
      <w:szCs w:val="22"/>
      <w:lang w:val="it-IT" w:eastAsia="en-US"/>
    </w:rPr>
  </w:style>
  <w:style w:type="paragraph" w:customStyle="1" w:styleId="Style14">
    <w:name w:val="Style 14"/>
    <w:basedOn w:val="Normal"/>
    <w:uiPriority w:val="99"/>
    <w:rsid w:val="00BD784E"/>
    <w:pPr>
      <w:widowControl/>
      <w:autoSpaceDE/>
      <w:autoSpaceDN/>
      <w:adjustRightInd/>
      <w:ind w:left="1368" w:right="72"/>
      <w:jc w:val="both"/>
    </w:pPr>
    <w:rPr>
      <w:rFonts w:ascii="Verdana" w:hAnsi="Verdana"/>
      <w:sz w:val="17"/>
      <w:szCs w:val="17"/>
      <w:lang w:val="it-IT"/>
    </w:rPr>
  </w:style>
  <w:style w:type="character" w:customStyle="1" w:styleId="CharacterStyle1">
    <w:name w:val="Character Style 1"/>
    <w:uiPriority w:val="99"/>
    <w:rsid w:val="00BD784E"/>
    <w:rPr>
      <w:rFonts w:ascii="Verdana" w:hAnsi="Verdana"/>
    </w:rPr>
  </w:style>
  <w:style w:type="paragraph" w:customStyle="1" w:styleId="DWStyle">
    <w:name w:val="DW Style"/>
    <w:uiPriority w:val="99"/>
    <w:rsid w:val="00BD784E"/>
    <w:rPr>
      <w:rFonts w:ascii="Courier" w:hAnsi="Courier"/>
      <w:color w:val="000000"/>
      <w:sz w:val="20"/>
      <w:szCs w:val="20"/>
      <w:lang w:val="en-GB" w:eastAsia="en-US"/>
    </w:rPr>
  </w:style>
  <w:style w:type="paragraph" w:customStyle="1" w:styleId="Stile">
    <w:name w:val="Stile"/>
    <w:uiPriority w:val="99"/>
    <w:rsid w:val="00BD784E"/>
    <w:pPr>
      <w:widowControl w:val="0"/>
      <w:autoSpaceDE w:val="0"/>
      <w:autoSpaceDN w:val="0"/>
      <w:adjustRightInd w:val="0"/>
    </w:pPr>
    <w:rPr>
      <w:rFonts w:ascii="Courier New" w:hAnsi="Courier New" w:cs="Courier New"/>
      <w:sz w:val="24"/>
      <w:szCs w:val="24"/>
    </w:rPr>
  </w:style>
  <w:style w:type="paragraph" w:customStyle="1" w:styleId="Testonormale1">
    <w:name w:val="Testo normale1"/>
    <w:basedOn w:val="Normal"/>
    <w:uiPriority w:val="99"/>
    <w:rsid w:val="00BD784E"/>
    <w:pPr>
      <w:widowControl/>
      <w:autoSpaceDE/>
      <w:autoSpaceDN/>
      <w:adjustRightInd/>
      <w:jc w:val="both"/>
    </w:pPr>
    <w:rPr>
      <w:rFonts w:ascii="Courier New" w:hAnsi="Courier New"/>
      <w:sz w:val="20"/>
      <w:szCs w:val="20"/>
      <w:lang w:val="it-IT" w:eastAsia="en-US"/>
    </w:rPr>
  </w:style>
  <w:style w:type="paragraph" w:styleId="TOCHeading">
    <w:name w:val="TOC Heading"/>
    <w:basedOn w:val="Heading1"/>
    <w:next w:val="Normal"/>
    <w:uiPriority w:val="99"/>
    <w:qFormat/>
    <w:rsid w:val="00BD784E"/>
    <w:pPr>
      <w:keepLines/>
      <w:widowControl/>
      <w:tabs>
        <w:tab w:val="clear" w:pos="-1134"/>
        <w:tab w:val="clear" w:pos="-568"/>
        <w:tab w:val="clear" w:pos="-2"/>
        <w:tab w:val="clear" w:pos="564"/>
        <w:tab w:val="clear" w:pos="1130"/>
        <w:tab w:val="clear" w:pos="1696"/>
        <w:tab w:val="clear" w:pos="2262"/>
        <w:tab w:val="clear" w:pos="2828"/>
        <w:tab w:val="clear" w:pos="3394"/>
        <w:tab w:val="clear" w:pos="3960"/>
        <w:tab w:val="clear" w:pos="4526"/>
        <w:tab w:val="clear" w:pos="5092"/>
        <w:tab w:val="clear" w:pos="5658"/>
        <w:tab w:val="clear" w:pos="6224"/>
        <w:tab w:val="clear" w:pos="6790"/>
        <w:tab w:val="clear" w:pos="7356"/>
        <w:tab w:val="clear" w:pos="7922"/>
      </w:tabs>
      <w:autoSpaceDE/>
      <w:autoSpaceDN/>
      <w:adjustRightInd/>
      <w:spacing w:before="240" w:after="0" w:line="259" w:lineRule="auto"/>
      <w:jc w:val="left"/>
      <w:outlineLvl w:val="9"/>
    </w:pPr>
    <w:rPr>
      <w:rFonts w:ascii="Calibri Light" w:hAnsi="Calibri Light"/>
      <w:b w:val="0"/>
      <w:bCs w:val="0"/>
      <w:color w:val="2E74B5"/>
      <w:sz w:val="32"/>
      <w:szCs w:val="32"/>
    </w:rPr>
  </w:style>
  <w:style w:type="character" w:styleId="FollowedHyperlink">
    <w:name w:val="FollowedHyperlink"/>
    <w:basedOn w:val="DefaultParagraphFont"/>
    <w:uiPriority w:val="99"/>
    <w:rsid w:val="00BD784E"/>
    <w:rPr>
      <w:rFonts w:cs="Times New Roman"/>
      <w:color w:val="954F72"/>
      <w:u w:val="single"/>
    </w:rPr>
  </w:style>
  <w:style w:type="character" w:styleId="CommentReference">
    <w:name w:val="annotation reference"/>
    <w:basedOn w:val="DefaultParagraphFont"/>
    <w:uiPriority w:val="99"/>
    <w:semiHidden/>
    <w:rsid w:val="00334440"/>
    <w:rPr>
      <w:rFonts w:cs="Times New Roman"/>
      <w:sz w:val="16"/>
      <w:szCs w:val="16"/>
    </w:rPr>
  </w:style>
  <w:style w:type="paragraph" w:styleId="ListParagraph">
    <w:name w:val="List Paragraph"/>
    <w:basedOn w:val="Normal"/>
    <w:uiPriority w:val="99"/>
    <w:qFormat/>
    <w:rsid w:val="00334440"/>
    <w:pPr>
      <w:ind w:left="720"/>
      <w:contextualSpacing/>
    </w:pPr>
  </w:style>
  <w:style w:type="paragraph" w:customStyle="1" w:styleId="Testonormale2">
    <w:name w:val="Testo normale2"/>
    <w:basedOn w:val="Normal"/>
    <w:uiPriority w:val="99"/>
    <w:rsid w:val="00D70859"/>
    <w:pPr>
      <w:widowControl/>
      <w:autoSpaceDE/>
      <w:autoSpaceDN/>
      <w:adjustRightInd/>
      <w:jc w:val="both"/>
    </w:pPr>
    <w:rPr>
      <w:rFonts w:ascii="Courier New" w:hAnsi="Courier New"/>
      <w:sz w:val="20"/>
      <w:szCs w:val="20"/>
      <w:lang w:val="it-IT" w:eastAsia="en-US"/>
    </w:rPr>
  </w:style>
  <w:style w:type="paragraph" w:customStyle="1" w:styleId="Corpodeltesto21">
    <w:name w:val="Corpo del testo 21"/>
    <w:basedOn w:val="Normal"/>
    <w:uiPriority w:val="99"/>
    <w:rsid w:val="006812F8"/>
    <w:pPr>
      <w:widowControl/>
      <w:tabs>
        <w:tab w:val="left" w:pos="-1080"/>
        <w:tab w:val="left" w:pos="-720"/>
        <w:tab w:val="left" w:pos="-4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567"/>
      <w:jc w:val="both"/>
      <w:textAlignment w:val="baseline"/>
    </w:pPr>
    <w:rPr>
      <w:rFonts w:ascii="Times New Roman Normale" w:hAnsi="Times New Roman Normale"/>
      <w:szCs w:val="20"/>
      <w:lang w:val="it-IT"/>
    </w:rPr>
  </w:style>
  <w:style w:type="character" w:customStyle="1" w:styleId="Menzione1">
    <w:name w:val="Menzione1"/>
    <w:basedOn w:val="DefaultParagraphFont"/>
    <w:uiPriority w:val="99"/>
    <w:semiHidden/>
    <w:rsid w:val="002C0956"/>
    <w:rPr>
      <w:rFonts w:cs="Times New Roman"/>
      <w:color w:val="2B579A"/>
      <w:shd w:val="clear" w:color="auto" w:fill="E6E6E6"/>
    </w:rPr>
  </w:style>
  <w:style w:type="paragraph" w:styleId="NoSpacing">
    <w:name w:val="No Spacing"/>
    <w:uiPriority w:val="99"/>
    <w:qFormat/>
    <w:rsid w:val="00776862"/>
    <w:rPr>
      <w:lang w:eastAsia="en-US"/>
    </w:rPr>
  </w:style>
</w:styles>
</file>

<file path=word/webSettings.xml><?xml version="1.0" encoding="utf-8"?>
<w:webSettings xmlns:r="http://schemas.openxmlformats.org/officeDocument/2006/relationships" xmlns:w="http://schemas.openxmlformats.org/wordprocessingml/2006/main">
  <w:divs>
    <w:div w:id="812481448">
      <w:marLeft w:val="0"/>
      <w:marRight w:val="0"/>
      <w:marTop w:val="0"/>
      <w:marBottom w:val="0"/>
      <w:divBdr>
        <w:top w:val="none" w:sz="0" w:space="0" w:color="auto"/>
        <w:left w:val="none" w:sz="0" w:space="0" w:color="auto"/>
        <w:bottom w:val="none" w:sz="0" w:space="0" w:color="auto"/>
        <w:right w:val="none" w:sz="0" w:space="0" w:color="auto"/>
      </w:divBdr>
    </w:div>
    <w:div w:id="812481449">
      <w:marLeft w:val="0"/>
      <w:marRight w:val="0"/>
      <w:marTop w:val="0"/>
      <w:marBottom w:val="0"/>
      <w:divBdr>
        <w:top w:val="none" w:sz="0" w:space="0" w:color="auto"/>
        <w:left w:val="none" w:sz="0" w:space="0" w:color="auto"/>
        <w:bottom w:val="none" w:sz="0" w:space="0" w:color="auto"/>
        <w:right w:val="none" w:sz="0" w:space="0" w:color="auto"/>
      </w:divBdr>
    </w:div>
    <w:div w:id="812481450">
      <w:marLeft w:val="0"/>
      <w:marRight w:val="0"/>
      <w:marTop w:val="0"/>
      <w:marBottom w:val="0"/>
      <w:divBdr>
        <w:top w:val="none" w:sz="0" w:space="0" w:color="auto"/>
        <w:left w:val="none" w:sz="0" w:space="0" w:color="auto"/>
        <w:bottom w:val="none" w:sz="0" w:space="0" w:color="auto"/>
        <w:right w:val="none" w:sz="0" w:space="0" w:color="auto"/>
      </w:divBdr>
    </w:div>
    <w:div w:id="812481451">
      <w:marLeft w:val="0"/>
      <w:marRight w:val="0"/>
      <w:marTop w:val="0"/>
      <w:marBottom w:val="0"/>
      <w:divBdr>
        <w:top w:val="none" w:sz="0" w:space="0" w:color="auto"/>
        <w:left w:val="none" w:sz="0" w:space="0" w:color="auto"/>
        <w:bottom w:val="none" w:sz="0" w:space="0" w:color="auto"/>
        <w:right w:val="none" w:sz="0" w:space="0" w:color="auto"/>
      </w:divBdr>
    </w:div>
    <w:div w:id="812481452">
      <w:marLeft w:val="0"/>
      <w:marRight w:val="0"/>
      <w:marTop w:val="0"/>
      <w:marBottom w:val="0"/>
      <w:divBdr>
        <w:top w:val="none" w:sz="0" w:space="0" w:color="auto"/>
        <w:left w:val="none" w:sz="0" w:space="0" w:color="auto"/>
        <w:bottom w:val="none" w:sz="0" w:space="0" w:color="auto"/>
        <w:right w:val="none" w:sz="0" w:space="0" w:color="auto"/>
      </w:divBdr>
    </w:div>
    <w:div w:id="812481453">
      <w:marLeft w:val="0"/>
      <w:marRight w:val="0"/>
      <w:marTop w:val="0"/>
      <w:marBottom w:val="0"/>
      <w:divBdr>
        <w:top w:val="none" w:sz="0" w:space="0" w:color="auto"/>
        <w:left w:val="none" w:sz="0" w:space="0" w:color="auto"/>
        <w:bottom w:val="none" w:sz="0" w:space="0" w:color="auto"/>
        <w:right w:val="none" w:sz="0" w:space="0" w:color="auto"/>
      </w:divBdr>
    </w:div>
    <w:div w:id="812481454">
      <w:marLeft w:val="0"/>
      <w:marRight w:val="0"/>
      <w:marTop w:val="0"/>
      <w:marBottom w:val="0"/>
      <w:divBdr>
        <w:top w:val="none" w:sz="0" w:space="0" w:color="auto"/>
        <w:left w:val="none" w:sz="0" w:space="0" w:color="auto"/>
        <w:bottom w:val="none" w:sz="0" w:space="0" w:color="auto"/>
        <w:right w:val="none" w:sz="0" w:space="0" w:color="auto"/>
      </w:divBdr>
    </w:div>
    <w:div w:id="812481455">
      <w:marLeft w:val="0"/>
      <w:marRight w:val="0"/>
      <w:marTop w:val="0"/>
      <w:marBottom w:val="0"/>
      <w:divBdr>
        <w:top w:val="none" w:sz="0" w:space="0" w:color="auto"/>
        <w:left w:val="none" w:sz="0" w:space="0" w:color="auto"/>
        <w:bottom w:val="none" w:sz="0" w:space="0" w:color="auto"/>
        <w:right w:val="none" w:sz="0" w:space="0" w:color="auto"/>
      </w:divBdr>
    </w:div>
    <w:div w:id="812481456">
      <w:marLeft w:val="0"/>
      <w:marRight w:val="0"/>
      <w:marTop w:val="0"/>
      <w:marBottom w:val="0"/>
      <w:divBdr>
        <w:top w:val="none" w:sz="0" w:space="0" w:color="auto"/>
        <w:left w:val="none" w:sz="0" w:space="0" w:color="auto"/>
        <w:bottom w:val="none" w:sz="0" w:space="0" w:color="auto"/>
        <w:right w:val="none" w:sz="0" w:space="0" w:color="auto"/>
      </w:divBdr>
    </w:div>
    <w:div w:id="812481457">
      <w:marLeft w:val="0"/>
      <w:marRight w:val="0"/>
      <w:marTop w:val="0"/>
      <w:marBottom w:val="0"/>
      <w:divBdr>
        <w:top w:val="none" w:sz="0" w:space="0" w:color="auto"/>
        <w:left w:val="none" w:sz="0" w:space="0" w:color="auto"/>
        <w:bottom w:val="none" w:sz="0" w:space="0" w:color="auto"/>
        <w:right w:val="none" w:sz="0" w:space="0" w:color="auto"/>
      </w:divBdr>
    </w:div>
    <w:div w:id="812481458">
      <w:marLeft w:val="0"/>
      <w:marRight w:val="0"/>
      <w:marTop w:val="0"/>
      <w:marBottom w:val="0"/>
      <w:divBdr>
        <w:top w:val="none" w:sz="0" w:space="0" w:color="auto"/>
        <w:left w:val="none" w:sz="0" w:space="0" w:color="auto"/>
        <w:bottom w:val="none" w:sz="0" w:space="0" w:color="auto"/>
        <w:right w:val="none" w:sz="0" w:space="0" w:color="auto"/>
      </w:divBdr>
    </w:div>
    <w:div w:id="812481459">
      <w:marLeft w:val="0"/>
      <w:marRight w:val="0"/>
      <w:marTop w:val="0"/>
      <w:marBottom w:val="0"/>
      <w:divBdr>
        <w:top w:val="none" w:sz="0" w:space="0" w:color="auto"/>
        <w:left w:val="none" w:sz="0" w:space="0" w:color="auto"/>
        <w:bottom w:val="none" w:sz="0" w:space="0" w:color="auto"/>
        <w:right w:val="none" w:sz="0" w:space="0" w:color="auto"/>
      </w:divBdr>
    </w:div>
    <w:div w:id="812481460">
      <w:marLeft w:val="0"/>
      <w:marRight w:val="0"/>
      <w:marTop w:val="0"/>
      <w:marBottom w:val="0"/>
      <w:divBdr>
        <w:top w:val="none" w:sz="0" w:space="0" w:color="auto"/>
        <w:left w:val="none" w:sz="0" w:space="0" w:color="auto"/>
        <w:bottom w:val="none" w:sz="0" w:space="0" w:color="auto"/>
        <w:right w:val="none" w:sz="0" w:space="0" w:color="auto"/>
      </w:divBdr>
    </w:div>
    <w:div w:id="812481461">
      <w:marLeft w:val="0"/>
      <w:marRight w:val="0"/>
      <w:marTop w:val="0"/>
      <w:marBottom w:val="0"/>
      <w:divBdr>
        <w:top w:val="none" w:sz="0" w:space="0" w:color="auto"/>
        <w:left w:val="none" w:sz="0" w:space="0" w:color="auto"/>
        <w:bottom w:val="none" w:sz="0" w:space="0" w:color="auto"/>
        <w:right w:val="none" w:sz="0" w:space="0" w:color="auto"/>
      </w:divBdr>
    </w:div>
    <w:div w:id="812481462">
      <w:marLeft w:val="0"/>
      <w:marRight w:val="0"/>
      <w:marTop w:val="0"/>
      <w:marBottom w:val="0"/>
      <w:divBdr>
        <w:top w:val="none" w:sz="0" w:space="0" w:color="auto"/>
        <w:left w:val="none" w:sz="0" w:space="0" w:color="auto"/>
        <w:bottom w:val="none" w:sz="0" w:space="0" w:color="auto"/>
        <w:right w:val="none" w:sz="0" w:space="0" w:color="auto"/>
      </w:divBdr>
    </w:div>
    <w:div w:id="812481463">
      <w:marLeft w:val="0"/>
      <w:marRight w:val="0"/>
      <w:marTop w:val="0"/>
      <w:marBottom w:val="0"/>
      <w:divBdr>
        <w:top w:val="none" w:sz="0" w:space="0" w:color="auto"/>
        <w:left w:val="none" w:sz="0" w:space="0" w:color="auto"/>
        <w:bottom w:val="none" w:sz="0" w:space="0" w:color="auto"/>
        <w:right w:val="none" w:sz="0" w:space="0" w:color="auto"/>
      </w:divBdr>
    </w:div>
    <w:div w:id="812481464">
      <w:marLeft w:val="0"/>
      <w:marRight w:val="0"/>
      <w:marTop w:val="0"/>
      <w:marBottom w:val="0"/>
      <w:divBdr>
        <w:top w:val="none" w:sz="0" w:space="0" w:color="auto"/>
        <w:left w:val="none" w:sz="0" w:space="0" w:color="auto"/>
        <w:bottom w:val="none" w:sz="0" w:space="0" w:color="auto"/>
        <w:right w:val="none" w:sz="0" w:space="0" w:color="auto"/>
      </w:divBdr>
    </w:div>
    <w:div w:id="812481465">
      <w:marLeft w:val="0"/>
      <w:marRight w:val="0"/>
      <w:marTop w:val="0"/>
      <w:marBottom w:val="0"/>
      <w:divBdr>
        <w:top w:val="none" w:sz="0" w:space="0" w:color="auto"/>
        <w:left w:val="none" w:sz="0" w:space="0" w:color="auto"/>
        <w:bottom w:val="none" w:sz="0" w:space="0" w:color="auto"/>
        <w:right w:val="none" w:sz="0" w:space="0" w:color="auto"/>
      </w:divBdr>
    </w:div>
    <w:div w:id="812481466">
      <w:marLeft w:val="0"/>
      <w:marRight w:val="0"/>
      <w:marTop w:val="0"/>
      <w:marBottom w:val="0"/>
      <w:divBdr>
        <w:top w:val="none" w:sz="0" w:space="0" w:color="auto"/>
        <w:left w:val="none" w:sz="0" w:space="0" w:color="auto"/>
        <w:bottom w:val="none" w:sz="0" w:space="0" w:color="auto"/>
        <w:right w:val="none" w:sz="0" w:space="0" w:color="auto"/>
      </w:divBdr>
    </w:div>
    <w:div w:id="812481467">
      <w:marLeft w:val="0"/>
      <w:marRight w:val="0"/>
      <w:marTop w:val="0"/>
      <w:marBottom w:val="0"/>
      <w:divBdr>
        <w:top w:val="none" w:sz="0" w:space="0" w:color="auto"/>
        <w:left w:val="none" w:sz="0" w:space="0" w:color="auto"/>
        <w:bottom w:val="none" w:sz="0" w:space="0" w:color="auto"/>
        <w:right w:val="none" w:sz="0" w:space="0" w:color="auto"/>
      </w:divBdr>
    </w:div>
    <w:div w:id="812481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gbsapri@legalmail.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anna%20capella\AppData\Roaming\Microsoft\Templates\Intestazione.GA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Intestazione.GARE.dotx</Template>
  <TotalTime>734</TotalTime>
  <Pages>30</Pages>
  <Words>13021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Capella</dc:creator>
  <cp:keywords/>
  <dc:description/>
  <cp:lastModifiedBy>e.maino</cp:lastModifiedBy>
  <cp:revision>65</cp:revision>
  <cp:lastPrinted>2020-09-01T07:59:00Z</cp:lastPrinted>
  <dcterms:created xsi:type="dcterms:W3CDTF">2016-09-09T08:30:00Z</dcterms:created>
  <dcterms:modified xsi:type="dcterms:W3CDTF">2020-09-01T08:20:00Z</dcterms:modified>
</cp:coreProperties>
</file>